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E5027" w14:paraId="20258991" w14:textId="77777777" w:rsidTr="00CD2A92">
        <w:tc>
          <w:tcPr>
            <w:tcW w:w="1620" w:type="dxa"/>
            <w:tcBorders>
              <w:bottom w:val="single" w:sz="4" w:space="0" w:color="auto"/>
            </w:tcBorders>
            <w:shd w:val="clear" w:color="auto" w:fill="FFFFFF"/>
            <w:vAlign w:val="center"/>
          </w:tcPr>
          <w:p w14:paraId="0D3A5AB0" w14:textId="77777777" w:rsidR="001071E9" w:rsidRDefault="00726243" w:rsidP="00CD2A92">
            <w:pPr>
              <w:pStyle w:val="Header"/>
              <w:rPr>
                <w:rFonts w:ascii="Verdana" w:hAnsi="Verdana"/>
                <w:sz w:val="22"/>
              </w:rPr>
            </w:pPr>
            <w:bookmarkStart w:id="0" w:name="_Toc141685007"/>
            <w:bookmarkStart w:id="1" w:name="_Toc73088718"/>
            <w:bookmarkStart w:id="2" w:name="_Toc141685008"/>
            <w:bookmarkStart w:id="3" w:name="_Toc73088719"/>
            <w:bookmarkStart w:id="4" w:name="_Toc73847662"/>
            <w:bookmarkStart w:id="5" w:name="_Toc118224377"/>
            <w:bookmarkStart w:id="6" w:name="_Toc118909445"/>
            <w:bookmarkStart w:id="7" w:name="_Toc205190238"/>
            <w:bookmarkStart w:id="8" w:name="_Toc112226227"/>
            <w:bookmarkStart w:id="9" w:name="_Toc116564828"/>
            <w:r>
              <w:t>NPRR Number</w:t>
            </w:r>
          </w:p>
        </w:tc>
        <w:tc>
          <w:tcPr>
            <w:tcW w:w="1260" w:type="dxa"/>
            <w:tcBorders>
              <w:bottom w:val="single" w:sz="4" w:space="0" w:color="auto"/>
            </w:tcBorders>
            <w:vAlign w:val="center"/>
          </w:tcPr>
          <w:p w14:paraId="12B5D839" w14:textId="77777777" w:rsidR="001071E9" w:rsidRDefault="00503A57" w:rsidP="00CD2A92">
            <w:pPr>
              <w:pStyle w:val="Header"/>
            </w:pPr>
            <w:hyperlink r:id="rId12" w:history="1">
              <w:r w:rsidR="00BB47EE" w:rsidRPr="0006699C">
                <w:rPr>
                  <w:rStyle w:val="Hyperlink"/>
                </w:rPr>
                <w:t>1169</w:t>
              </w:r>
            </w:hyperlink>
          </w:p>
        </w:tc>
        <w:tc>
          <w:tcPr>
            <w:tcW w:w="900" w:type="dxa"/>
            <w:tcBorders>
              <w:bottom w:val="single" w:sz="4" w:space="0" w:color="auto"/>
            </w:tcBorders>
            <w:shd w:val="clear" w:color="auto" w:fill="FFFFFF"/>
            <w:vAlign w:val="center"/>
          </w:tcPr>
          <w:p w14:paraId="6534C4B8" w14:textId="77777777" w:rsidR="001071E9" w:rsidRDefault="00726243" w:rsidP="00CD2A92">
            <w:pPr>
              <w:pStyle w:val="Header"/>
            </w:pPr>
            <w:r>
              <w:t>NPRR Title</w:t>
            </w:r>
          </w:p>
        </w:tc>
        <w:tc>
          <w:tcPr>
            <w:tcW w:w="6660" w:type="dxa"/>
            <w:tcBorders>
              <w:bottom w:val="single" w:sz="4" w:space="0" w:color="auto"/>
            </w:tcBorders>
            <w:vAlign w:val="center"/>
          </w:tcPr>
          <w:p w14:paraId="346BA1A8" w14:textId="77777777" w:rsidR="001071E9" w:rsidRDefault="00726243" w:rsidP="00CD2A92">
            <w:pPr>
              <w:pStyle w:val="Header"/>
            </w:pPr>
            <w:r>
              <w:t>Expansion of Generation Resources Qualified to Provide Firm Fuel Supply Service in Phase 2 of the Service</w:t>
            </w:r>
          </w:p>
        </w:tc>
      </w:tr>
      <w:tr w:rsidR="000E5027" w14:paraId="6563D65D" w14:textId="77777777" w:rsidTr="00CD2A92">
        <w:trPr>
          <w:trHeight w:val="413"/>
        </w:trPr>
        <w:tc>
          <w:tcPr>
            <w:tcW w:w="2880" w:type="dxa"/>
            <w:gridSpan w:val="2"/>
            <w:tcBorders>
              <w:top w:val="nil"/>
              <w:left w:val="nil"/>
              <w:bottom w:val="single" w:sz="4" w:space="0" w:color="auto"/>
              <w:right w:val="nil"/>
            </w:tcBorders>
            <w:vAlign w:val="center"/>
          </w:tcPr>
          <w:p w14:paraId="5B1B49DA" w14:textId="77777777" w:rsidR="001071E9" w:rsidRDefault="001071E9" w:rsidP="00CD2A92">
            <w:pPr>
              <w:pStyle w:val="NormalArial"/>
            </w:pPr>
          </w:p>
        </w:tc>
        <w:tc>
          <w:tcPr>
            <w:tcW w:w="7560" w:type="dxa"/>
            <w:gridSpan w:val="2"/>
            <w:tcBorders>
              <w:top w:val="single" w:sz="4" w:space="0" w:color="auto"/>
              <w:left w:val="nil"/>
              <w:bottom w:val="nil"/>
              <w:right w:val="nil"/>
            </w:tcBorders>
            <w:vAlign w:val="center"/>
          </w:tcPr>
          <w:p w14:paraId="40ED29A8" w14:textId="77777777" w:rsidR="001071E9" w:rsidRDefault="001071E9" w:rsidP="00CD2A92">
            <w:pPr>
              <w:pStyle w:val="NormalArial"/>
            </w:pPr>
          </w:p>
        </w:tc>
      </w:tr>
      <w:tr w:rsidR="000E5027" w14:paraId="0BA624C4" w14:textId="77777777" w:rsidTr="00CD2A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223A0CD" w14:textId="77777777" w:rsidR="001071E9" w:rsidRDefault="00726243" w:rsidP="00CD2A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DCAB57" w14:textId="4109C7DA" w:rsidR="001071E9" w:rsidRDefault="00DF6D6B" w:rsidP="00CD2A92">
            <w:pPr>
              <w:pStyle w:val="NormalArial"/>
            </w:pPr>
            <w:r>
              <w:t xml:space="preserve">June </w:t>
            </w:r>
            <w:r w:rsidR="00C771A2">
              <w:t>1</w:t>
            </w:r>
            <w:r w:rsidR="007124D1">
              <w:t>3</w:t>
            </w:r>
            <w:r w:rsidR="00BB47EE">
              <w:t>, 2023</w:t>
            </w:r>
          </w:p>
        </w:tc>
      </w:tr>
      <w:tr w:rsidR="000E5027" w14:paraId="73183E95" w14:textId="77777777" w:rsidTr="00CD2A92">
        <w:trPr>
          <w:trHeight w:val="467"/>
        </w:trPr>
        <w:tc>
          <w:tcPr>
            <w:tcW w:w="2880" w:type="dxa"/>
            <w:gridSpan w:val="2"/>
            <w:tcBorders>
              <w:top w:val="single" w:sz="4" w:space="0" w:color="auto"/>
              <w:left w:val="nil"/>
              <w:bottom w:val="nil"/>
              <w:right w:val="nil"/>
            </w:tcBorders>
            <w:shd w:val="clear" w:color="auto" w:fill="FFFFFF"/>
            <w:vAlign w:val="center"/>
          </w:tcPr>
          <w:p w14:paraId="7FDD25ED" w14:textId="77777777" w:rsidR="001071E9" w:rsidRDefault="001071E9" w:rsidP="00CD2A92">
            <w:pPr>
              <w:pStyle w:val="NormalArial"/>
            </w:pPr>
          </w:p>
        </w:tc>
        <w:tc>
          <w:tcPr>
            <w:tcW w:w="7560" w:type="dxa"/>
            <w:gridSpan w:val="2"/>
            <w:tcBorders>
              <w:top w:val="nil"/>
              <w:left w:val="nil"/>
              <w:bottom w:val="nil"/>
              <w:right w:val="nil"/>
            </w:tcBorders>
            <w:vAlign w:val="center"/>
          </w:tcPr>
          <w:p w14:paraId="6204F42D" w14:textId="77777777" w:rsidR="001071E9" w:rsidRDefault="001071E9" w:rsidP="00CD2A92">
            <w:pPr>
              <w:pStyle w:val="NormalArial"/>
            </w:pPr>
          </w:p>
        </w:tc>
      </w:tr>
      <w:tr w:rsidR="000E5027" w14:paraId="38E87B37" w14:textId="77777777" w:rsidTr="00CD2A92">
        <w:trPr>
          <w:trHeight w:val="440"/>
        </w:trPr>
        <w:tc>
          <w:tcPr>
            <w:tcW w:w="10440" w:type="dxa"/>
            <w:gridSpan w:val="4"/>
            <w:tcBorders>
              <w:top w:val="single" w:sz="4" w:space="0" w:color="auto"/>
            </w:tcBorders>
            <w:shd w:val="clear" w:color="auto" w:fill="FFFFFF"/>
            <w:vAlign w:val="center"/>
          </w:tcPr>
          <w:p w14:paraId="0425CAFA" w14:textId="77777777" w:rsidR="001071E9" w:rsidRDefault="00726243" w:rsidP="00CD2A92">
            <w:pPr>
              <w:pStyle w:val="Header"/>
              <w:jc w:val="center"/>
            </w:pPr>
            <w:r>
              <w:t>Submitter’s Information</w:t>
            </w:r>
          </w:p>
        </w:tc>
      </w:tr>
      <w:tr w:rsidR="000E5027" w14:paraId="62FFEADA" w14:textId="77777777" w:rsidTr="00CD2A92">
        <w:trPr>
          <w:trHeight w:val="350"/>
        </w:trPr>
        <w:tc>
          <w:tcPr>
            <w:tcW w:w="2880" w:type="dxa"/>
            <w:gridSpan w:val="2"/>
            <w:shd w:val="clear" w:color="auto" w:fill="FFFFFF"/>
            <w:vAlign w:val="center"/>
          </w:tcPr>
          <w:p w14:paraId="49CBAEC4" w14:textId="77777777" w:rsidR="002D0E6B" w:rsidRPr="00EC55B3" w:rsidRDefault="00726243" w:rsidP="002D0E6B">
            <w:pPr>
              <w:pStyle w:val="Header"/>
            </w:pPr>
            <w:r w:rsidRPr="00EC55B3">
              <w:t>Name</w:t>
            </w:r>
          </w:p>
        </w:tc>
        <w:tc>
          <w:tcPr>
            <w:tcW w:w="7560" w:type="dxa"/>
            <w:gridSpan w:val="2"/>
            <w:vAlign w:val="center"/>
          </w:tcPr>
          <w:p w14:paraId="25FC817A" w14:textId="19DB26E7" w:rsidR="002D0E6B" w:rsidRPr="007A3193" w:rsidRDefault="007124D1" w:rsidP="002D0E6B">
            <w:pPr>
              <w:pStyle w:val="NormalArial"/>
            </w:pPr>
            <w:r>
              <w:t>Bryan Sams</w:t>
            </w:r>
          </w:p>
        </w:tc>
      </w:tr>
      <w:tr w:rsidR="000E5027" w14:paraId="01875875" w14:textId="77777777" w:rsidTr="00CD2A92">
        <w:trPr>
          <w:trHeight w:val="350"/>
        </w:trPr>
        <w:tc>
          <w:tcPr>
            <w:tcW w:w="2880" w:type="dxa"/>
            <w:gridSpan w:val="2"/>
            <w:shd w:val="clear" w:color="auto" w:fill="FFFFFF"/>
            <w:vAlign w:val="center"/>
          </w:tcPr>
          <w:p w14:paraId="0EE19C9E" w14:textId="77777777" w:rsidR="002D0E6B" w:rsidRPr="00EC55B3" w:rsidRDefault="00726243" w:rsidP="002D0E6B">
            <w:pPr>
              <w:pStyle w:val="Header"/>
            </w:pPr>
            <w:r w:rsidRPr="00EC55B3">
              <w:t>E-mail Address</w:t>
            </w:r>
          </w:p>
        </w:tc>
        <w:tc>
          <w:tcPr>
            <w:tcW w:w="7560" w:type="dxa"/>
            <w:gridSpan w:val="2"/>
            <w:vAlign w:val="center"/>
          </w:tcPr>
          <w:p w14:paraId="004210B3" w14:textId="32BC062B" w:rsidR="002D0E6B" w:rsidRDefault="00503A57" w:rsidP="007124D1">
            <w:pPr>
              <w:pStyle w:val="NormalArial"/>
            </w:pPr>
            <w:hyperlink r:id="rId13" w:history="1">
              <w:r w:rsidR="007124D1" w:rsidRPr="0024487C">
                <w:rPr>
                  <w:rStyle w:val="Hyperlink"/>
                </w:rPr>
                <w:t>Bryan.Sams@Calpine.com</w:t>
              </w:r>
            </w:hyperlink>
          </w:p>
        </w:tc>
      </w:tr>
      <w:tr w:rsidR="000E5027" w14:paraId="49A14215" w14:textId="77777777" w:rsidTr="00CD2A92">
        <w:trPr>
          <w:trHeight w:val="350"/>
        </w:trPr>
        <w:tc>
          <w:tcPr>
            <w:tcW w:w="2880" w:type="dxa"/>
            <w:gridSpan w:val="2"/>
            <w:shd w:val="clear" w:color="auto" w:fill="FFFFFF"/>
            <w:vAlign w:val="center"/>
          </w:tcPr>
          <w:p w14:paraId="4059212D" w14:textId="77777777" w:rsidR="002D0E6B" w:rsidRPr="00EC55B3" w:rsidRDefault="00726243" w:rsidP="002D0E6B">
            <w:pPr>
              <w:pStyle w:val="Header"/>
            </w:pPr>
            <w:r w:rsidRPr="00EC55B3">
              <w:t>Company</w:t>
            </w:r>
          </w:p>
        </w:tc>
        <w:tc>
          <w:tcPr>
            <w:tcW w:w="7560" w:type="dxa"/>
            <w:gridSpan w:val="2"/>
            <w:vAlign w:val="center"/>
          </w:tcPr>
          <w:p w14:paraId="365A84B1" w14:textId="06941C26" w:rsidR="002D0E6B" w:rsidRDefault="007124D1" w:rsidP="002D0E6B">
            <w:pPr>
              <w:pStyle w:val="NormalArial"/>
            </w:pPr>
            <w:r>
              <w:t>Calpine Corporation</w:t>
            </w:r>
          </w:p>
        </w:tc>
      </w:tr>
      <w:tr w:rsidR="000E5027" w14:paraId="3EE47F70" w14:textId="77777777" w:rsidTr="00CD2A92">
        <w:trPr>
          <w:trHeight w:val="350"/>
        </w:trPr>
        <w:tc>
          <w:tcPr>
            <w:tcW w:w="2880" w:type="dxa"/>
            <w:gridSpan w:val="2"/>
            <w:tcBorders>
              <w:bottom w:val="single" w:sz="4" w:space="0" w:color="auto"/>
            </w:tcBorders>
            <w:shd w:val="clear" w:color="auto" w:fill="FFFFFF"/>
            <w:vAlign w:val="center"/>
          </w:tcPr>
          <w:p w14:paraId="4A70F9EB" w14:textId="77777777" w:rsidR="002D0E6B" w:rsidRPr="00EC55B3" w:rsidRDefault="00726243" w:rsidP="002D0E6B">
            <w:pPr>
              <w:pStyle w:val="Header"/>
            </w:pPr>
            <w:r w:rsidRPr="00EC55B3">
              <w:t>Phone Number</w:t>
            </w:r>
          </w:p>
        </w:tc>
        <w:tc>
          <w:tcPr>
            <w:tcW w:w="7560" w:type="dxa"/>
            <w:gridSpan w:val="2"/>
            <w:tcBorders>
              <w:bottom w:val="single" w:sz="4" w:space="0" w:color="auto"/>
            </w:tcBorders>
            <w:vAlign w:val="center"/>
          </w:tcPr>
          <w:p w14:paraId="6B30817D" w14:textId="2AB6F2C8" w:rsidR="002D0E6B" w:rsidRPr="00CB5B78" w:rsidRDefault="007124D1" w:rsidP="002D0E6B">
            <w:pPr>
              <w:pStyle w:val="NormalArial"/>
            </w:pPr>
            <w:r>
              <w:t>512-632-4870</w:t>
            </w:r>
          </w:p>
        </w:tc>
      </w:tr>
      <w:tr w:rsidR="000E5027" w14:paraId="6763046D" w14:textId="77777777" w:rsidTr="00CD2A92">
        <w:trPr>
          <w:trHeight w:val="350"/>
        </w:trPr>
        <w:tc>
          <w:tcPr>
            <w:tcW w:w="2880" w:type="dxa"/>
            <w:gridSpan w:val="2"/>
            <w:shd w:val="clear" w:color="auto" w:fill="FFFFFF"/>
            <w:vAlign w:val="center"/>
          </w:tcPr>
          <w:p w14:paraId="5EF9BC3C" w14:textId="77777777" w:rsidR="002D0E6B" w:rsidRPr="00EC55B3" w:rsidRDefault="00726243" w:rsidP="002D0E6B">
            <w:pPr>
              <w:pStyle w:val="Header"/>
            </w:pPr>
            <w:r>
              <w:t>Cell</w:t>
            </w:r>
            <w:r w:rsidRPr="00EC55B3">
              <w:t xml:space="preserve"> Number</w:t>
            </w:r>
          </w:p>
        </w:tc>
        <w:tc>
          <w:tcPr>
            <w:tcW w:w="7560" w:type="dxa"/>
            <w:gridSpan w:val="2"/>
            <w:vAlign w:val="center"/>
          </w:tcPr>
          <w:p w14:paraId="2DB72DC1" w14:textId="5F15E74F" w:rsidR="002D0E6B" w:rsidRDefault="002D0E6B" w:rsidP="002D0E6B">
            <w:pPr>
              <w:pStyle w:val="NormalArial"/>
            </w:pPr>
          </w:p>
        </w:tc>
      </w:tr>
      <w:tr w:rsidR="000E5027" w14:paraId="2EE08E96" w14:textId="77777777" w:rsidTr="00CD2A92">
        <w:trPr>
          <w:trHeight w:val="350"/>
        </w:trPr>
        <w:tc>
          <w:tcPr>
            <w:tcW w:w="2880" w:type="dxa"/>
            <w:gridSpan w:val="2"/>
            <w:tcBorders>
              <w:bottom w:val="single" w:sz="4" w:space="0" w:color="auto"/>
            </w:tcBorders>
            <w:shd w:val="clear" w:color="auto" w:fill="FFFFFF"/>
            <w:vAlign w:val="center"/>
          </w:tcPr>
          <w:p w14:paraId="5CADB618" w14:textId="77777777" w:rsidR="002D0E6B" w:rsidRPr="00EC55B3" w:rsidRDefault="00726243" w:rsidP="002D0E6B">
            <w:pPr>
              <w:pStyle w:val="Header"/>
            </w:pPr>
            <w:r>
              <w:t>Market Segment</w:t>
            </w:r>
          </w:p>
        </w:tc>
        <w:tc>
          <w:tcPr>
            <w:tcW w:w="7560" w:type="dxa"/>
            <w:gridSpan w:val="2"/>
            <w:tcBorders>
              <w:bottom w:val="single" w:sz="4" w:space="0" w:color="auto"/>
            </w:tcBorders>
            <w:vAlign w:val="center"/>
          </w:tcPr>
          <w:p w14:paraId="0F2F9129" w14:textId="58DB39E0" w:rsidR="002D0E6B" w:rsidRDefault="00E41613" w:rsidP="002D0E6B">
            <w:pPr>
              <w:pStyle w:val="NormalArial"/>
            </w:pPr>
            <w:r>
              <w:t>Independent Generator</w:t>
            </w:r>
          </w:p>
        </w:tc>
      </w:tr>
    </w:tbl>
    <w:p w14:paraId="77CAEF46" w14:textId="77777777" w:rsidR="001071E9" w:rsidRDefault="001071E9" w:rsidP="001071E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E5027" w14:paraId="1FB99766" w14:textId="77777777" w:rsidTr="00CD2A92">
        <w:trPr>
          <w:trHeight w:val="350"/>
        </w:trPr>
        <w:tc>
          <w:tcPr>
            <w:tcW w:w="10440" w:type="dxa"/>
            <w:tcBorders>
              <w:bottom w:val="single" w:sz="4" w:space="0" w:color="auto"/>
            </w:tcBorders>
            <w:shd w:val="clear" w:color="auto" w:fill="FFFFFF"/>
            <w:vAlign w:val="center"/>
          </w:tcPr>
          <w:p w14:paraId="3F4A4804" w14:textId="77777777" w:rsidR="001071E9" w:rsidRDefault="00726243" w:rsidP="00CD2A92">
            <w:pPr>
              <w:pStyle w:val="Header"/>
              <w:jc w:val="center"/>
            </w:pPr>
            <w:r>
              <w:t>Comments</w:t>
            </w:r>
          </w:p>
        </w:tc>
      </w:tr>
    </w:tbl>
    <w:p w14:paraId="4085933C" w14:textId="77777777" w:rsidR="00C06557" w:rsidRDefault="00C06557" w:rsidP="007028DA">
      <w:pPr>
        <w:pStyle w:val="NormalArial"/>
        <w:spacing w:before="120" w:after="120"/>
        <w:jc w:val="both"/>
      </w:pPr>
      <w:r>
        <w:t>Calpine appreciates the involvement of the Commission, ERCOT Board, ERCOT Staff and Stakeholders in the development of the second phase of Firm Fuel Supply Service (FFSS).</w:t>
      </w:r>
    </w:p>
    <w:p w14:paraId="18CBA6E8" w14:textId="77777777" w:rsidR="007028DA" w:rsidRDefault="00C06557" w:rsidP="007028DA">
      <w:pPr>
        <w:pStyle w:val="NormalArial"/>
        <w:spacing w:before="120" w:after="120"/>
        <w:jc w:val="both"/>
      </w:pPr>
      <w:r>
        <w:t>Calpine offers these comments on top of the 6/12/23 ERCOT comments which retain the portions of the ERCOT definitio</w:t>
      </w:r>
      <w:r w:rsidR="007028DA">
        <w:t>n of FFSS Qualifying Pipeline that</w:t>
      </w:r>
      <w:r>
        <w:t xml:space="preserve"> eliminate the risk associated with other firm customers having a higher priority against curtailment under the RRC’s curtailment rule (16 Tex. Admin. Code (T.A.C.) § 7.455). </w:t>
      </w:r>
      <w:r w:rsidR="00763B26">
        <w:t xml:space="preserve"> </w:t>
      </w:r>
    </w:p>
    <w:p w14:paraId="31F68C07" w14:textId="04B04FFA" w:rsidR="00763B26" w:rsidRDefault="00C06557" w:rsidP="007028DA">
      <w:pPr>
        <w:pStyle w:val="NormalArial"/>
        <w:spacing w:before="120" w:after="120"/>
        <w:jc w:val="both"/>
      </w:pPr>
      <w:r>
        <w:t>Calpine’s comments amend the definitions of FFSS Qualifying Pipeline and Firm Transportation Agreement</w:t>
      </w:r>
      <w:r w:rsidR="003A3742">
        <w:t xml:space="preserve">. </w:t>
      </w:r>
      <w:r>
        <w:t xml:space="preserve">The Qualifying Pipeline </w:t>
      </w:r>
      <w:r w:rsidRPr="007028DA">
        <w:rPr>
          <w:shd w:val="clear" w:color="auto" w:fill="FFFFFF" w:themeFill="background1"/>
        </w:rPr>
        <w:t xml:space="preserve">definition is clarified such that an interstate pipeline under FERC jurisdiction may qualify.  </w:t>
      </w:r>
      <w:r w:rsidR="00B167B8">
        <w:rPr>
          <w:shd w:val="clear" w:color="auto" w:fill="FFFFFF" w:themeFill="background1"/>
        </w:rPr>
        <w:t>The definition is further clarified to expressly permit</w:t>
      </w:r>
      <w:r w:rsidRPr="007028DA">
        <w:rPr>
          <w:shd w:val="clear" w:color="auto" w:fill="FFFFFF" w:themeFill="background1"/>
        </w:rPr>
        <w:t xml:space="preserve"> an intrastate natural gas pipeline that (i) is owned and operated by the Generation Entity or an Affiliate and (ii) does not transport gas owned by third-parties </w:t>
      </w:r>
      <w:r w:rsidR="00B167B8">
        <w:rPr>
          <w:shd w:val="clear" w:color="auto" w:fill="FFFFFF" w:themeFill="background1"/>
        </w:rPr>
        <w:t xml:space="preserve">to </w:t>
      </w:r>
      <w:r w:rsidRPr="007028DA">
        <w:rPr>
          <w:shd w:val="clear" w:color="auto" w:fill="FFFFFF" w:themeFill="background1"/>
        </w:rPr>
        <w:t>also qualify.  This</w:t>
      </w:r>
      <w:r w:rsidR="00763B26" w:rsidRPr="007028DA">
        <w:rPr>
          <w:shd w:val="clear" w:color="auto" w:fill="FFFFFF" w:themeFill="background1"/>
        </w:rPr>
        <w:t xml:space="preserve"> change would enable participation in FFSS by a Generation Entity that owns a dedicated</w:t>
      </w:r>
      <w:r w:rsidR="00763B26">
        <w:t xml:space="preserve"> pipeline from the plant to a Qualifying Storage Facility. </w:t>
      </w:r>
      <w:r>
        <w:t xml:space="preserve"> </w:t>
      </w:r>
    </w:p>
    <w:p w14:paraId="4CA2AD11" w14:textId="21547F5D" w:rsidR="00770EC6" w:rsidRDefault="00763B26" w:rsidP="007028DA">
      <w:pPr>
        <w:pStyle w:val="NormalArial"/>
        <w:spacing w:before="120" w:after="120"/>
        <w:jc w:val="both"/>
      </w:pPr>
      <w:r>
        <w:t xml:space="preserve">The definition of Firm Transportation Agreement is modified </w:t>
      </w:r>
      <w:r w:rsidR="00C06557">
        <w:t xml:space="preserve">such that the requirements </w:t>
      </w:r>
      <w:r w:rsidR="00B167B8">
        <w:t xml:space="preserve">regarding a </w:t>
      </w:r>
      <w:r w:rsidR="00C06557">
        <w:t>Qualifying Force Majeure</w:t>
      </w:r>
      <w:r w:rsidR="00B167B8">
        <w:t xml:space="preserve"> Provision</w:t>
      </w:r>
      <w:r w:rsidR="00C06557">
        <w:t>, balance monitoring and receipt requirements are</w:t>
      </w:r>
      <w:r w:rsidR="007028DA">
        <w:t xml:space="preserve"> expressly limited to pipelines</w:t>
      </w:r>
      <w:r w:rsidR="00C06557">
        <w:t xml:space="preserve"> that are not regulated by FERC.  The purpose of this amendment is to allow FERC regulated </w:t>
      </w:r>
      <w:r>
        <w:t xml:space="preserve">pipelines </w:t>
      </w:r>
      <w:r w:rsidR="00C06557">
        <w:t xml:space="preserve">to qualify without amendment to FERC </w:t>
      </w:r>
      <w:r>
        <w:t>tariffs.  We believe participation</w:t>
      </w:r>
      <w:r w:rsidR="00C06557">
        <w:t xml:space="preserve"> </w:t>
      </w:r>
      <w:r>
        <w:t xml:space="preserve">by </w:t>
      </w:r>
      <w:r w:rsidR="00C06557">
        <w:t>FERC regulated pipeline assets will create competition incentives for the intrastate system while also allowing high quality firm transportation assets to increase the reliability and resiliency of the ERCOT system.</w:t>
      </w:r>
      <w:r w:rsidR="003A3742">
        <w:t xml:space="preserve"> </w:t>
      </w:r>
    </w:p>
    <w:p w14:paraId="41A6D1E0" w14:textId="5B8EC0FB" w:rsidR="003A3742" w:rsidRPr="001A3924" w:rsidRDefault="003A3742" w:rsidP="007028DA">
      <w:pPr>
        <w:pStyle w:val="NormalArial"/>
        <w:spacing w:before="120" w:after="120"/>
        <w:jc w:val="both"/>
      </w:pPr>
      <w:r>
        <w:t xml:space="preserve">Without this proposed change Calpine does not believe any FERC regulated pipeline will be able to participate in the FFSS product for the upcoming term.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E5027" w14:paraId="4D709185" w14:textId="77777777" w:rsidTr="00CD2A92">
        <w:trPr>
          <w:trHeight w:val="350"/>
        </w:trPr>
        <w:tc>
          <w:tcPr>
            <w:tcW w:w="10440" w:type="dxa"/>
            <w:tcBorders>
              <w:bottom w:val="single" w:sz="4" w:space="0" w:color="auto"/>
            </w:tcBorders>
            <w:shd w:val="clear" w:color="auto" w:fill="FFFFFF"/>
            <w:vAlign w:val="center"/>
          </w:tcPr>
          <w:p w14:paraId="33DD5772" w14:textId="77777777" w:rsidR="001071E9" w:rsidRDefault="00726243" w:rsidP="00CD2A92">
            <w:pPr>
              <w:pStyle w:val="Header"/>
              <w:jc w:val="center"/>
            </w:pPr>
            <w:r>
              <w:t>Revised Cover Page Language</w:t>
            </w:r>
          </w:p>
        </w:tc>
      </w:tr>
    </w:tbl>
    <w:p w14:paraId="728B84BD" w14:textId="77777777" w:rsidR="001071E9" w:rsidRPr="00294F37" w:rsidRDefault="00726243" w:rsidP="001071E9">
      <w:pPr>
        <w:pStyle w:val="Heading2"/>
        <w:numPr>
          <w:ilvl w:val="0"/>
          <w:numId w:val="0"/>
        </w:numPr>
        <w:spacing w:before="120" w:after="120"/>
      </w:pPr>
      <w:r w:rsidRPr="00D35BAB">
        <w:rPr>
          <w:rFonts w:ascii="Arial" w:hAnsi="Arial" w:cs="Arial"/>
          <w:b w:val="0"/>
          <w:bCs/>
        </w:rP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E5027" w14:paraId="04E01AB1" w14:textId="77777777" w:rsidTr="00CD2A92">
        <w:trPr>
          <w:trHeight w:val="350"/>
        </w:trPr>
        <w:tc>
          <w:tcPr>
            <w:tcW w:w="10440" w:type="dxa"/>
            <w:tcBorders>
              <w:bottom w:val="single" w:sz="4" w:space="0" w:color="auto"/>
            </w:tcBorders>
            <w:shd w:val="clear" w:color="auto" w:fill="FFFFFF"/>
            <w:vAlign w:val="center"/>
          </w:tcPr>
          <w:p w14:paraId="6D70364D" w14:textId="77777777" w:rsidR="001071E9" w:rsidRDefault="00726243" w:rsidP="00CD2A92">
            <w:pPr>
              <w:pStyle w:val="Header"/>
              <w:jc w:val="center"/>
            </w:pPr>
            <w:r>
              <w:t>Revised Proposed Protocol Language</w:t>
            </w:r>
          </w:p>
        </w:tc>
      </w:tr>
    </w:tbl>
    <w:bookmarkEnd w:id="0"/>
    <w:bookmarkEnd w:id="1"/>
    <w:bookmarkEnd w:id="2"/>
    <w:bookmarkEnd w:id="3"/>
    <w:bookmarkEnd w:id="4"/>
    <w:bookmarkEnd w:id="5"/>
    <w:bookmarkEnd w:id="6"/>
    <w:bookmarkEnd w:id="7"/>
    <w:bookmarkEnd w:id="8"/>
    <w:bookmarkEnd w:id="9"/>
    <w:p w14:paraId="0179D402" w14:textId="77777777" w:rsidR="00DF6D6B" w:rsidRPr="00DF6D6B" w:rsidRDefault="00DF6D6B" w:rsidP="00DF6D6B">
      <w:pPr>
        <w:keepNext/>
        <w:widowControl w:val="0"/>
        <w:tabs>
          <w:tab w:val="left" w:pos="1260"/>
        </w:tabs>
        <w:snapToGrid w:val="0"/>
        <w:spacing w:before="240" w:after="240"/>
        <w:ind w:left="1260" w:hanging="1260"/>
        <w:outlineLvl w:val="3"/>
        <w:rPr>
          <w:b/>
          <w:bCs/>
          <w:szCs w:val="20"/>
        </w:rPr>
      </w:pPr>
      <w:r w:rsidRPr="00DF6D6B">
        <w:rPr>
          <w:b/>
          <w:bCs/>
          <w:szCs w:val="20"/>
        </w:rPr>
        <w:t>1.3.1.1</w:t>
      </w:r>
      <w:r w:rsidRPr="00DF6D6B">
        <w:rPr>
          <w:b/>
          <w:bCs/>
          <w:szCs w:val="20"/>
        </w:rPr>
        <w:tab/>
        <w:t xml:space="preserve">Items Considered Protected Information </w:t>
      </w:r>
    </w:p>
    <w:p w14:paraId="39C6FA63" w14:textId="77777777" w:rsidR="00DF6D6B" w:rsidRPr="00DF6D6B" w:rsidRDefault="00DF6D6B" w:rsidP="00DF6D6B">
      <w:pPr>
        <w:spacing w:after="240"/>
        <w:ind w:left="720" w:hanging="720"/>
      </w:pPr>
      <w:r w:rsidRPr="00DF6D6B">
        <w:t>(1)</w:t>
      </w:r>
      <w:r w:rsidRPr="00DF6D6B">
        <w:tab/>
        <w:t>Subject to the exclusions set out in Section 1.3.1.2, Items Not Considered Protected Information, and in Section 3.2.5, Publication of Resource and Load Information, “Protected Information” is information containing or revealing any of the following:</w:t>
      </w:r>
    </w:p>
    <w:p w14:paraId="21808182" w14:textId="77777777" w:rsidR="00DF6D6B" w:rsidRPr="00DF6D6B" w:rsidRDefault="00DF6D6B" w:rsidP="00DF6D6B">
      <w:pPr>
        <w:spacing w:after="240"/>
        <w:ind w:left="1440" w:hanging="720"/>
        <w:rPr>
          <w:szCs w:val="20"/>
        </w:rPr>
      </w:pPr>
      <w:r w:rsidRPr="00DF6D6B">
        <w:rPr>
          <w:szCs w:val="20"/>
        </w:rPr>
        <w:t>(a)</w:t>
      </w:r>
      <w:r w:rsidRPr="00DF6D6B">
        <w:rPr>
          <w:szCs w:val="20"/>
        </w:rPr>
        <w:tab/>
        <w:t>Base Points, as calculated by ERCOT.  The Protected Information status of this information shall expire 60 days after the applicable Operating Day;</w:t>
      </w:r>
    </w:p>
    <w:p w14:paraId="59F5197D" w14:textId="77777777" w:rsidR="00DF6D6B" w:rsidRPr="00DF6D6B" w:rsidRDefault="00DF6D6B" w:rsidP="00DF6D6B">
      <w:pPr>
        <w:spacing w:after="240"/>
        <w:ind w:left="1440" w:hanging="720"/>
        <w:rPr>
          <w:szCs w:val="20"/>
        </w:rPr>
      </w:pPr>
      <w:r w:rsidRPr="00DF6D6B">
        <w:rPr>
          <w:szCs w:val="20"/>
        </w:rPr>
        <w:t>(b)</w:t>
      </w:r>
      <w:r w:rsidRPr="00DF6D6B">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ADFB245" w14:textId="77777777" w:rsidR="00DF6D6B" w:rsidRPr="00DF6D6B" w:rsidRDefault="00DF6D6B" w:rsidP="00DF6D6B">
      <w:pPr>
        <w:spacing w:after="240"/>
        <w:ind w:left="2160" w:hanging="720"/>
        <w:rPr>
          <w:szCs w:val="20"/>
        </w:rPr>
      </w:pPr>
      <w:r w:rsidRPr="00DF6D6B">
        <w:rPr>
          <w:szCs w:val="20"/>
        </w:rPr>
        <w:t>(i)</w:t>
      </w:r>
      <w:r w:rsidRPr="00DF6D6B">
        <w:rPr>
          <w:szCs w:val="20"/>
        </w:rPr>
        <w:tab/>
        <w:t>Ancillary Service Offers by Operating Hour for each Resource for all Ancillary Services submitted for the Day-Ahead Market (DAM) or any Supplemental Ancillary Services Market (SASM);</w:t>
      </w:r>
    </w:p>
    <w:p w14:paraId="62C6BD15" w14:textId="77777777" w:rsidR="00DF6D6B" w:rsidRPr="00DF6D6B" w:rsidRDefault="00DF6D6B" w:rsidP="00DF6D6B">
      <w:pPr>
        <w:spacing w:after="240"/>
        <w:ind w:left="2160" w:hanging="720"/>
        <w:rPr>
          <w:szCs w:val="20"/>
        </w:rPr>
      </w:pPr>
      <w:r w:rsidRPr="00DF6D6B">
        <w:rPr>
          <w:szCs w:val="20"/>
        </w:rPr>
        <w:t>(ii)</w:t>
      </w:r>
      <w:r w:rsidRPr="00DF6D6B">
        <w:rPr>
          <w:szCs w:val="20"/>
        </w:rPr>
        <w:tab/>
        <w:t>The quantity of Ancillary Service offered by Operating Hour for each Resource for all Ancillary Service submitted for the DAM or any SASM; and</w:t>
      </w:r>
    </w:p>
    <w:p w14:paraId="7D50BB6C" w14:textId="77777777" w:rsidR="00DF6D6B" w:rsidRPr="00DF6D6B" w:rsidRDefault="00DF6D6B" w:rsidP="00DF6D6B">
      <w:pPr>
        <w:spacing w:after="240"/>
        <w:ind w:left="2160" w:hanging="720"/>
        <w:rPr>
          <w:szCs w:val="20"/>
        </w:rPr>
      </w:pPr>
      <w:r w:rsidRPr="00DF6D6B">
        <w:rPr>
          <w:szCs w:val="20"/>
        </w:rPr>
        <w:t>(iii)</w:t>
      </w:r>
      <w:r w:rsidRPr="00DF6D6B">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6D6B" w:rsidRPr="00DF6D6B" w14:paraId="420FBA69" w14:textId="77777777" w:rsidTr="00DF6D6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D33148C" w14:textId="77777777" w:rsidR="00DF6D6B" w:rsidRPr="00DF6D6B" w:rsidRDefault="00DF6D6B" w:rsidP="00DF6D6B">
            <w:pPr>
              <w:spacing w:before="120" w:after="240"/>
              <w:rPr>
                <w:b/>
                <w:i/>
              </w:rPr>
            </w:pPr>
            <w:r w:rsidRPr="00DF6D6B">
              <w:rPr>
                <w:b/>
                <w:i/>
              </w:rPr>
              <w:t>[NPRR1013:  Replace paragraph (b) above with the following upon system implementation of the Real-Time Co-Optimization (RTC) project:]</w:t>
            </w:r>
          </w:p>
          <w:p w14:paraId="4BA81181" w14:textId="77777777" w:rsidR="00DF6D6B" w:rsidRPr="00DF6D6B" w:rsidRDefault="00DF6D6B" w:rsidP="00DF6D6B">
            <w:pPr>
              <w:spacing w:after="240"/>
              <w:ind w:left="1440" w:hanging="720"/>
            </w:pPr>
            <w:r w:rsidRPr="00DF6D6B">
              <w:t>(b)</w:t>
            </w:r>
            <w:r w:rsidRPr="00DF6D6B">
              <w:tab/>
              <w:t>Bids, offers, or pricing information identifiable to a specific Qualified Scheduling Entity (QSE) or Resource.  The Protected Information status of part of this information shall expire 60 days after the applicable Operating Day, as follows:</w:t>
            </w:r>
          </w:p>
          <w:p w14:paraId="09B4691E" w14:textId="77777777" w:rsidR="00DF6D6B" w:rsidRPr="00DF6D6B" w:rsidRDefault="00DF6D6B" w:rsidP="00DF6D6B">
            <w:pPr>
              <w:spacing w:after="240"/>
              <w:ind w:left="2160" w:hanging="720"/>
            </w:pPr>
            <w:r w:rsidRPr="00DF6D6B">
              <w:t>(i)</w:t>
            </w:r>
            <w:r w:rsidRPr="00DF6D6B">
              <w:tab/>
              <w:t>Ancillary Service Offers by Operating Hour or Security-Constrained Economic Dispatch (SCED) interval for each Resource for all Ancillary Services submitted for the Day-Ahead Market (DAM) or Real-Time Market (RTM);</w:t>
            </w:r>
          </w:p>
          <w:p w14:paraId="693162E9" w14:textId="77777777" w:rsidR="00DF6D6B" w:rsidRPr="00DF6D6B" w:rsidRDefault="00DF6D6B" w:rsidP="00DF6D6B">
            <w:pPr>
              <w:spacing w:after="240"/>
              <w:ind w:left="2160" w:hanging="720"/>
            </w:pPr>
            <w:r w:rsidRPr="00DF6D6B">
              <w:lastRenderedPageBreak/>
              <w:t>(ii)</w:t>
            </w:r>
            <w:r w:rsidRPr="00DF6D6B">
              <w:tab/>
              <w:t>The quantity of Ancillary Service offered by Operating Hour or SCED interval for each Resource for all Ancillary Service submitted for the DAM or RTM; and</w:t>
            </w:r>
          </w:p>
          <w:p w14:paraId="26AC7BA2" w14:textId="77777777" w:rsidR="00DF6D6B" w:rsidRPr="00DF6D6B" w:rsidRDefault="00DF6D6B" w:rsidP="00DF6D6B">
            <w:pPr>
              <w:spacing w:after="240"/>
              <w:ind w:left="2160" w:hanging="720"/>
            </w:pPr>
            <w:r w:rsidRPr="00DF6D6B">
              <w:t>(iii)</w:t>
            </w:r>
            <w:r w:rsidRPr="00DF6D6B">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706F2FB3" w14:textId="77777777" w:rsidR="00DF6D6B" w:rsidRPr="00DF6D6B" w:rsidRDefault="00DF6D6B" w:rsidP="00DF6D6B">
      <w:pPr>
        <w:spacing w:before="240" w:after="240"/>
        <w:ind w:left="1440" w:hanging="720"/>
      </w:pPr>
      <w:r w:rsidRPr="00DF6D6B">
        <w:lastRenderedPageBreak/>
        <w:t>(c)</w:t>
      </w:r>
      <w:r w:rsidRPr="00DF6D6B">
        <w:tab/>
        <w:t>Status of Resources, including Outages, limitations, or scheduled or metered Resource data.  The Protected Information status of this information shall expire as follows:</w:t>
      </w:r>
    </w:p>
    <w:p w14:paraId="7485D2E5" w14:textId="77777777" w:rsidR="00DF6D6B" w:rsidRPr="00DF6D6B" w:rsidRDefault="00DF6D6B" w:rsidP="00DF6D6B">
      <w:pPr>
        <w:spacing w:after="240"/>
        <w:ind w:left="2160" w:hanging="720"/>
      </w:pPr>
      <w:r w:rsidRPr="00DF6D6B">
        <w:t>(i)</w:t>
      </w:r>
      <w:r w:rsidRPr="00DF6D6B">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CF8988C" w14:textId="77777777" w:rsidR="00DF6D6B" w:rsidRPr="00DF6D6B" w:rsidRDefault="00DF6D6B" w:rsidP="00DF6D6B">
      <w:pPr>
        <w:spacing w:after="240"/>
        <w:ind w:left="2880" w:hanging="720"/>
      </w:pPr>
      <w:r w:rsidRPr="00DF6D6B">
        <w:t>(A)</w:t>
      </w:r>
      <w:r w:rsidRPr="00DF6D6B">
        <w:tab/>
        <w:t xml:space="preserve">The name and unit code of the Resource affected; </w:t>
      </w:r>
    </w:p>
    <w:p w14:paraId="78010859" w14:textId="77777777" w:rsidR="00DF6D6B" w:rsidRPr="00DF6D6B" w:rsidRDefault="00DF6D6B" w:rsidP="00DF6D6B">
      <w:pPr>
        <w:spacing w:after="240"/>
        <w:ind w:left="2880" w:hanging="720"/>
      </w:pPr>
      <w:r w:rsidRPr="00DF6D6B">
        <w:t>(B)</w:t>
      </w:r>
      <w:r w:rsidRPr="00DF6D6B">
        <w:tab/>
        <w:t>The Resource’s fuel type;</w:t>
      </w:r>
    </w:p>
    <w:p w14:paraId="5AAA4833" w14:textId="77777777" w:rsidR="00DF6D6B" w:rsidRPr="00DF6D6B" w:rsidRDefault="00DF6D6B" w:rsidP="00DF6D6B">
      <w:pPr>
        <w:spacing w:after="240"/>
        <w:ind w:left="2880" w:hanging="720"/>
      </w:pPr>
      <w:r w:rsidRPr="00DF6D6B">
        <w:t>(C)</w:t>
      </w:r>
      <w:r w:rsidRPr="00DF6D6B">
        <w:tab/>
        <w:t xml:space="preserve">The type of Outage or derate; </w:t>
      </w:r>
    </w:p>
    <w:p w14:paraId="51A0AEC2" w14:textId="77777777" w:rsidR="00DF6D6B" w:rsidRPr="00DF6D6B" w:rsidRDefault="00DF6D6B" w:rsidP="00DF6D6B">
      <w:pPr>
        <w:spacing w:after="240"/>
        <w:ind w:left="2880" w:hanging="720"/>
      </w:pPr>
      <w:r w:rsidRPr="00DF6D6B">
        <w:t>(D)</w:t>
      </w:r>
      <w:r w:rsidRPr="00DF6D6B">
        <w:tab/>
        <w:t xml:space="preserve">The start date/time and the planned and actual end date/time; </w:t>
      </w:r>
    </w:p>
    <w:p w14:paraId="1C5D2757" w14:textId="77777777" w:rsidR="00DF6D6B" w:rsidRPr="00DF6D6B" w:rsidRDefault="00DF6D6B" w:rsidP="00DF6D6B">
      <w:pPr>
        <w:spacing w:after="240"/>
        <w:ind w:left="2880" w:hanging="720"/>
      </w:pPr>
      <w:r w:rsidRPr="00DF6D6B">
        <w:t>(E)</w:t>
      </w:r>
      <w:r w:rsidRPr="00DF6D6B">
        <w:tab/>
        <w:t>The Resource’s applicable Seasonal net maximum sustainable rating;</w:t>
      </w:r>
    </w:p>
    <w:p w14:paraId="3CBAE66F" w14:textId="77777777" w:rsidR="00DF6D6B" w:rsidRPr="00DF6D6B" w:rsidRDefault="00DF6D6B" w:rsidP="00DF6D6B">
      <w:pPr>
        <w:spacing w:after="240"/>
        <w:ind w:left="2880" w:hanging="720"/>
      </w:pPr>
      <w:r w:rsidRPr="00DF6D6B">
        <w:t>(F)</w:t>
      </w:r>
      <w:r w:rsidRPr="00DF6D6B">
        <w:tab/>
        <w:t xml:space="preserve">The available and outaged MW during the Outage or derate; and </w:t>
      </w:r>
    </w:p>
    <w:p w14:paraId="69270225" w14:textId="77777777" w:rsidR="00DF6D6B" w:rsidRPr="00DF6D6B" w:rsidRDefault="00DF6D6B" w:rsidP="00DF6D6B">
      <w:pPr>
        <w:spacing w:after="240"/>
        <w:ind w:left="2880" w:hanging="720"/>
      </w:pPr>
      <w:r w:rsidRPr="00DF6D6B">
        <w:t>(G)</w:t>
      </w:r>
      <w:r w:rsidRPr="00DF6D6B">
        <w:tab/>
        <w:t>The entry in the “nature of work” field in the Outage Scheduler and any other information concerning the cause of the Outage or derate;</w:t>
      </w:r>
    </w:p>
    <w:p w14:paraId="188A2CC5" w14:textId="77777777" w:rsidR="00DF6D6B" w:rsidRPr="00DF6D6B" w:rsidRDefault="00DF6D6B" w:rsidP="00DF6D6B">
      <w:pPr>
        <w:spacing w:after="240"/>
        <w:ind w:left="2160" w:hanging="720"/>
      </w:pPr>
      <w:r w:rsidRPr="00DF6D6B">
        <w:t>(ii)</w:t>
      </w:r>
      <w:r w:rsidRPr="00DF6D6B">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07E4478E" w14:textId="77777777" w:rsidR="00DF6D6B" w:rsidRPr="00DF6D6B" w:rsidRDefault="00DF6D6B" w:rsidP="00DF6D6B">
      <w:pPr>
        <w:spacing w:after="240"/>
        <w:ind w:left="2160" w:hanging="720"/>
      </w:pPr>
      <w:r w:rsidRPr="00DF6D6B">
        <w:lastRenderedPageBreak/>
        <w:t>(iii)</w:t>
      </w:r>
      <w:r w:rsidRPr="00DF6D6B">
        <w:tab/>
        <w:t>For all other information, the Protected Information status shall expire 60 days after the applicable Operating Day;</w:t>
      </w:r>
    </w:p>
    <w:p w14:paraId="5B99B8B9" w14:textId="77777777" w:rsidR="00DF6D6B" w:rsidRPr="00DF6D6B" w:rsidRDefault="00DF6D6B" w:rsidP="00DF6D6B">
      <w:pPr>
        <w:spacing w:after="240"/>
        <w:ind w:left="1440" w:hanging="720"/>
        <w:rPr>
          <w:szCs w:val="20"/>
        </w:rPr>
      </w:pPr>
      <w:r w:rsidRPr="00DF6D6B">
        <w:rPr>
          <w:szCs w:val="20"/>
        </w:rPr>
        <w:t>(d)</w:t>
      </w:r>
      <w:r w:rsidRPr="00DF6D6B">
        <w:rPr>
          <w:szCs w:val="20"/>
        </w:rPr>
        <w:tab/>
        <w:t>Current Operating Plans (COPs).  The Protected Information status of this information shall expire 60 days after the applicable Operating Day;</w:t>
      </w:r>
    </w:p>
    <w:p w14:paraId="33507C81" w14:textId="77777777" w:rsidR="00DF6D6B" w:rsidRPr="00DF6D6B" w:rsidRDefault="00DF6D6B" w:rsidP="00DF6D6B">
      <w:pPr>
        <w:spacing w:after="240"/>
        <w:ind w:left="1440" w:hanging="720"/>
        <w:rPr>
          <w:szCs w:val="20"/>
        </w:rPr>
      </w:pPr>
      <w:r w:rsidRPr="00DF6D6B">
        <w:rPr>
          <w:szCs w:val="20"/>
        </w:rPr>
        <w:t>(e)</w:t>
      </w:r>
      <w:r w:rsidRPr="00DF6D6B">
        <w:rPr>
          <w:szCs w:val="20"/>
        </w:rPr>
        <w:tab/>
        <w:t>Ancillary Service Trades, Energy Trades, and Capacity Trades identifiable to a specific QSE or Resource.  The Protected Information status of this information shall expire 180 days after the applicable Operating Day;</w:t>
      </w:r>
    </w:p>
    <w:p w14:paraId="31C53EE6" w14:textId="77777777" w:rsidR="00DF6D6B" w:rsidRPr="00DF6D6B" w:rsidRDefault="00DF6D6B" w:rsidP="00DF6D6B">
      <w:pPr>
        <w:spacing w:after="240"/>
        <w:ind w:left="1440" w:hanging="720"/>
        <w:rPr>
          <w:szCs w:val="20"/>
        </w:rPr>
      </w:pPr>
      <w:r w:rsidRPr="00DF6D6B">
        <w:rPr>
          <w:szCs w:val="20"/>
        </w:rPr>
        <w:t>(f)</w:t>
      </w:r>
      <w:r w:rsidRPr="00DF6D6B">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6D6B" w:rsidRPr="00DF6D6B" w14:paraId="6FF18C8B" w14:textId="77777777" w:rsidTr="00DF6D6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770AD5D1" w14:textId="77777777" w:rsidR="00DF6D6B" w:rsidRPr="00DF6D6B" w:rsidRDefault="00DF6D6B" w:rsidP="00DF6D6B">
            <w:pPr>
              <w:spacing w:before="120" w:after="240"/>
              <w:rPr>
                <w:b/>
                <w:i/>
              </w:rPr>
            </w:pPr>
            <w:r w:rsidRPr="00DF6D6B">
              <w:rPr>
                <w:b/>
                <w:i/>
              </w:rPr>
              <w:t>[NPRR1013:  Replace paragraph (f) above with the following upon system implementation of the Real-Time Co-Optimization (RTC) project:]</w:t>
            </w:r>
          </w:p>
          <w:p w14:paraId="75B9B213" w14:textId="77777777" w:rsidR="00DF6D6B" w:rsidRPr="00DF6D6B" w:rsidRDefault="00DF6D6B" w:rsidP="00DF6D6B">
            <w:pPr>
              <w:spacing w:after="240"/>
              <w:ind w:left="1440" w:hanging="720"/>
            </w:pPr>
            <w:r w:rsidRPr="00DF6D6B">
              <w:t>(f)</w:t>
            </w:r>
            <w:r w:rsidRPr="00DF6D6B">
              <w:tab/>
              <w:t>Ancillary Service awards identifiable to a specific QSE or Resource.  The Protected Information status of this information shall expire 60 days after the applicable Operating Day;</w:t>
            </w:r>
          </w:p>
        </w:tc>
      </w:tr>
    </w:tbl>
    <w:p w14:paraId="20A9A443" w14:textId="77777777" w:rsidR="00DF6D6B" w:rsidRPr="00DF6D6B" w:rsidRDefault="00DF6D6B" w:rsidP="00DF6D6B">
      <w:pPr>
        <w:spacing w:before="240" w:after="240"/>
        <w:ind w:left="1440" w:hanging="720"/>
        <w:rPr>
          <w:szCs w:val="20"/>
        </w:rPr>
      </w:pPr>
      <w:r w:rsidRPr="00DF6D6B">
        <w:rPr>
          <w:szCs w:val="20"/>
        </w:rPr>
        <w:t>(g)</w:t>
      </w:r>
      <w:r w:rsidRPr="00DF6D6B">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70F6A3E" w14:textId="77777777" w:rsidR="00DF6D6B" w:rsidRPr="00DF6D6B" w:rsidRDefault="00DF6D6B" w:rsidP="00DF6D6B">
      <w:pPr>
        <w:spacing w:after="240"/>
        <w:ind w:left="1440" w:hanging="720"/>
        <w:rPr>
          <w:szCs w:val="20"/>
        </w:rPr>
      </w:pPr>
      <w:r w:rsidRPr="00DF6D6B">
        <w:rPr>
          <w:szCs w:val="20"/>
        </w:rPr>
        <w:t>(h)</w:t>
      </w:r>
      <w:r w:rsidRPr="00DF6D6B">
        <w:rPr>
          <w:szCs w:val="20"/>
        </w:rPr>
        <w:tab/>
        <w:t>Raw and Adjusted Metered Load (AML) data (demand and energy) identifiable to:</w:t>
      </w:r>
    </w:p>
    <w:p w14:paraId="156BA671" w14:textId="77777777" w:rsidR="00DF6D6B" w:rsidRPr="00DF6D6B" w:rsidRDefault="00DF6D6B" w:rsidP="00DF6D6B">
      <w:pPr>
        <w:spacing w:after="240"/>
        <w:ind w:left="2160" w:hanging="720"/>
        <w:rPr>
          <w:szCs w:val="20"/>
        </w:rPr>
      </w:pPr>
      <w:r w:rsidRPr="00DF6D6B">
        <w:rPr>
          <w:szCs w:val="20"/>
        </w:rPr>
        <w:t>(i)</w:t>
      </w:r>
      <w:r w:rsidRPr="00DF6D6B">
        <w:rPr>
          <w:szCs w:val="20"/>
        </w:rPr>
        <w:tab/>
        <w:t>A specific QSE or Load Serving Entity (LSE).  The Protected Information status of this information shall expire 180 days after the applicable Operating Day; or</w:t>
      </w:r>
    </w:p>
    <w:p w14:paraId="5DDCEF54" w14:textId="77777777" w:rsidR="00DF6D6B" w:rsidRPr="00DF6D6B" w:rsidRDefault="00DF6D6B" w:rsidP="00DF6D6B">
      <w:pPr>
        <w:spacing w:after="240"/>
        <w:ind w:left="1440"/>
        <w:rPr>
          <w:szCs w:val="20"/>
        </w:rPr>
      </w:pPr>
      <w:r w:rsidRPr="00DF6D6B">
        <w:rPr>
          <w:szCs w:val="20"/>
        </w:rPr>
        <w:t>(ii)</w:t>
      </w:r>
      <w:r w:rsidRPr="00DF6D6B">
        <w:rPr>
          <w:szCs w:val="20"/>
        </w:rPr>
        <w:tab/>
        <w:t>A specific Customer or Electric Service Identifier (ESI ID);</w:t>
      </w:r>
    </w:p>
    <w:p w14:paraId="7FD63EC8" w14:textId="77777777" w:rsidR="00DF6D6B" w:rsidRPr="00DF6D6B" w:rsidRDefault="00DF6D6B" w:rsidP="00DF6D6B">
      <w:pPr>
        <w:spacing w:after="240"/>
        <w:ind w:left="1440" w:hanging="720"/>
        <w:rPr>
          <w:szCs w:val="20"/>
        </w:rPr>
      </w:pPr>
      <w:r w:rsidRPr="00DF6D6B">
        <w:rPr>
          <w:szCs w:val="20"/>
        </w:rPr>
        <w:t>(i)</w:t>
      </w:r>
      <w:r w:rsidRPr="00DF6D6B">
        <w:rPr>
          <w:szCs w:val="20"/>
        </w:rPr>
        <w:tab/>
        <w:t xml:space="preserve">Wholesale Storage Load (WSL) data identifiable to a specific QSE.  The Protected Information status of this information shall expire 60 days after the applicable Operating Day; </w:t>
      </w:r>
    </w:p>
    <w:p w14:paraId="5933739E" w14:textId="77777777" w:rsidR="00DF6D6B" w:rsidRPr="00DF6D6B" w:rsidRDefault="00DF6D6B" w:rsidP="00DF6D6B">
      <w:pPr>
        <w:spacing w:after="240"/>
        <w:ind w:left="1440" w:hanging="720"/>
        <w:rPr>
          <w:szCs w:val="20"/>
        </w:rPr>
      </w:pPr>
      <w:r w:rsidRPr="00DF6D6B">
        <w:rPr>
          <w:szCs w:val="20"/>
        </w:rPr>
        <w:t>(j)</w:t>
      </w:r>
      <w:r w:rsidRPr="00DF6D6B">
        <w:rPr>
          <w:szCs w:val="20"/>
        </w:rPr>
        <w:tab/>
        <w:t>Settlement Statements and Invoices identifiable to a specific QSE.  The Protected Information status of this information shall expire 180 days after the applicable Operating Day;</w:t>
      </w:r>
    </w:p>
    <w:p w14:paraId="25E76312" w14:textId="77777777" w:rsidR="00DF6D6B" w:rsidRPr="00DF6D6B" w:rsidRDefault="00DF6D6B" w:rsidP="00DF6D6B">
      <w:pPr>
        <w:spacing w:after="240"/>
        <w:ind w:left="1440" w:hanging="720"/>
        <w:rPr>
          <w:szCs w:val="20"/>
        </w:rPr>
      </w:pPr>
      <w:r w:rsidRPr="00DF6D6B">
        <w:rPr>
          <w:szCs w:val="20"/>
        </w:rPr>
        <w:t>(k)</w:t>
      </w:r>
      <w:r w:rsidRPr="00DF6D6B">
        <w:rPr>
          <w:szCs w:val="20"/>
        </w:rPr>
        <w:tab/>
        <w:t>Number of ESI IDs identifiable to a specific LSE.  The Protected Information status of this information shall expire 365 days after the applicable Operating Day;</w:t>
      </w:r>
    </w:p>
    <w:p w14:paraId="38D067E1" w14:textId="77777777" w:rsidR="00DF6D6B" w:rsidRPr="00DF6D6B" w:rsidRDefault="00DF6D6B" w:rsidP="00DF6D6B">
      <w:pPr>
        <w:spacing w:after="240"/>
        <w:ind w:left="1440" w:hanging="720"/>
        <w:rPr>
          <w:szCs w:val="20"/>
        </w:rPr>
      </w:pPr>
      <w:r w:rsidRPr="00DF6D6B">
        <w:rPr>
          <w:szCs w:val="20"/>
        </w:rPr>
        <w:lastRenderedPageBreak/>
        <w:t>(l)</w:t>
      </w:r>
      <w:r w:rsidRPr="00DF6D6B">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p w14:paraId="2E2E0160" w14:textId="77777777" w:rsidR="00DF6D6B" w:rsidRPr="00DF6D6B" w:rsidRDefault="00DF6D6B" w:rsidP="00DF6D6B">
      <w:pPr>
        <w:spacing w:after="240"/>
        <w:ind w:left="1440" w:hanging="720"/>
        <w:rPr>
          <w:szCs w:val="20"/>
        </w:rPr>
      </w:pPr>
      <w:r w:rsidRPr="00DF6D6B">
        <w:rPr>
          <w:szCs w:val="20"/>
        </w:rPr>
        <w:t>(m)</w:t>
      </w:r>
      <w:r w:rsidRPr="00DF6D6B">
        <w:rPr>
          <w:szCs w:val="20"/>
        </w:rPr>
        <w:tab/>
        <w:t>Resource-specific costs, design and engineering data, including such data submitted in connection with a verifiable cost appeal;</w:t>
      </w:r>
    </w:p>
    <w:p w14:paraId="35F78329" w14:textId="77777777" w:rsidR="00DF6D6B" w:rsidRPr="00DF6D6B" w:rsidRDefault="00DF6D6B" w:rsidP="00DF6D6B">
      <w:pPr>
        <w:spacing w:after="240"/>
        <w:ind w:left="1440" w:hanging="720"/>
        <w:rPr>
          <w:szCs w:val="20"/>
        </w:rPr>
      </w:pPr>
      <w:r w:rsidRPr="00DF6D6B">
        <w:rPr>
          <w:szCs w:val="20"/>
        </w:rPr>
        <w:t>(n)</w:t>
      </w:r>
      <w:r w:rsidRPr="00DF6D6B">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36F9A14" w14:textId="77777777" w:rsidR="00DF6D6B" w:rsidRPr="00DF6D6B" w:rsidRDefault="00DF6D6B" w:rsidP="00DF6D6B">
      <w:pPr>
        <w:spacing w:after="240"/>
        <w:ind w:left="2160" w:hanging="720"/>
        <w:rPr>
          <w:szCs w:val="20"/>
        </w:rPr>
      </w:pPr>
      <w:r w:rsidRPr="00DF6D6B">
        <w:rPr>
          <w:szCs w:val="20"/>
        </w:rPr>
        <w:t>(i)</w:t>
      </w:r>
      <w:r w:rsidRPr="00DF6D6B">
        <w:rPr>
          <w:szCs w:val="20"/>
        </w:rPr>
        <w:tab/>
        <w:t>The Protected Information status of the identities of CRR bidders that become CRR Owners and the number and type of CRRs that they each own shall expire at the end of the CRR Auction in which the CRRs were first sold; and</w:t>
      </w:r>
    </w:p>
    <w:p w14:paraId="1B76D778" w14:textId="77777777" w:rsidR="00DF6D6B" w:rsidRPr="00DF6D6B" w:rsidRDefault="00DF6D6B" w:rsidP="00DF6D6B">
      <w:pPr>
        <w:spacing w:after="240"/>
        <w:ind w:left="2160" w:hanging="720"/>
        <w:rPr>
          <w:szCs w:val="20"/>
        </w:rPr>
      </w:pPr>
      <w:r w:rsidRPr="00DF6D6B">
        <w:rPr>
          <w:szCs w:val="20"/>
        </w:rPr>
        <w:t>(ii)</w:t>
      </w:r>
      <w:r w:rsidRPr="00DF6D6B">
        <w:rPr>
          <w:szCs w:val="20"/>
        </w:rPr>
        <w:tab/>
        <w:t>The Protected Information status of all other CRR information identified above in item (n) shall expire six months after the end of the year in which the CRR was effective.</w:t>
      </w:r>
    </w:p>
    <w:p w14:paraId="3934E724" w14:textId="77777777" w:rsidR="00DF6D6B" w:rsidRPr="00DF6D6B" w:rsidRDefault="00DF6D6B" w:rsidP="00DF6D6B">
      <w:pPr>
        <w:spacing w:after="240"/>
        <w:ind w:left="1440" w:hanging="720"/>
        <w:rPr>
          <w:szCs w:val="20"/>
        </w:rPr>
      </w:pPr>
      <w:r w:rsidRPr="00DF6D6B">
        <w:rPr>
          <w:szCs w:val="20"/>
        </w:rPr>
        <w:t>(o)</w:t>
      </w:r>
      <w:r w:rsidRPr="00DF6D6B">
        <w:rPr>
          <w:szCs w:val="20"/>
        </w:rPr>
        <w:tab/>
        <w:t>Renewable Energy Credit (REC) account balances.  The Protected Information status of this information shall expire three years after the REC Settlement period ends;</w:t>
      </w:r>
    </w:p>
    <w:p w14:paraId="3D943408" w14:textId="77777777" w:rsidR="00DF6D6B" w:rsidRPr="00DF6D6B" w:rsidRDefault="00DF6D6B" w:rsidP="00DF6D6B">
      <w:pPr>
        <w:spacing w:after="240"/>
        <w:ind w:left="1440" w:hanging="720"/>
        <w:rPr>
          <w:szCs w:val="20"/>
        </w:rPr>
      </w:pPr>
      <w:r w:rsidRPr="00DF6D6B">
        <w:rPr>
          <w:szCs w:val="20"/>
        </w:rPr>
        <w:t>(p)</w:t>
      </w:r>
      <w:r w:rsidRPr="00DF6D6B">
        <w:rPr>
          <w:szCs w:val="20"/>
        </w:rPr>
        <w:tab/>
        <w:t>Credit limits identifiable to a specific QSE;</w:t>
      </w:r>
    </w:p>
    <w:p w14:paraId="799CFC95" w14:textId="77777777" w:rsidR="00DF6D6B" w:rsidRPr="00DF6D6B" w:rsidRDefault="00DF6D6B" w:rsidP="00DF6D6B">
      <w:pPr>
        <w:spacing w:after="240"/>
        <w:ind w:left="1440" w:hanging="720"/>
        <w:rPr>
          <w:szCs w:val="20"/>
        </w:rPr>
      </w:pPr>
      <w:r w:rsidRPr="00DF6D6B">
        <w:rPr>
          <w:szCs w:val="20"/>
        </w:rPr>
        <w:t>(q)</w:t>
      </w:r>
      <w:r w:rsidRPr="00DF6D6B">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1692CCA1" w14:textId="77777777" w:rsidR="00DF6D6B" w:rsidRPr="00DF6D6B" w:rsidRDefault="00DF6D6B" w:rsidP="00DF6D6B">
      <w:pPr>
        <w:spacing w:after="240"/>
        <w:ind w:left="1440" w:hanging="720"/>
        <w:rPr>
          <w:szCs w:val="20"/>
        </w:rPr>
      </w:pPr>
      <w:r w:rsidRPr="00DF6D6B">
        <w:rPr>
          <w:szCs w:val="20"/>
        </w:rPr>
        <w:t>(r)</w:t>
      </w:r>
      <w:r w:rsidRPr="00DF6D6B">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8C0F091" w14:textId="77777777" w:rsidR="00DF6D6B" w:rsidRPr="00DF6D6B" w:rsidRDefault="00DF6D6B" w:rsidP="00DF6D6B">
      <w:pPr>
        <w:spacing w:after="240"/>
        <w:ind w:left="1440" w:hanging="720"/>
        <w:rPr>
          <w:szCs w:val="20"/>
        </w:rPr>
      </w:pPr>
      <w:r w:rsidRPr="00DF6D6B">
        <w:rPr>
          <w:szCs w:val="20"/>
        </w:rPr>
        <w:lastRenderedPageBreak/>
        <w:t>(s)</w:t>
      </w:r>
      <w:r w:rsidRPr="00DF6D6B">
        <w:rPr>
          <w:szCs w:val="20"/>
        </w:rPr>
        <w:tab/>
        <w:t>Any software, products of software, or other vendor information that ERCOT is required to keep confidential under its agreements;</w:t>
      </w:r>
    </w:p>
    <w:p w14:paraId="3CD9A75E" w14:textId="77777777" w:rsidR="00DF6D6B" w:rsidRPr="00DF6D6B" w:rsidRDefault="00DF6D6B" w:rsidP="00DF6D6B">
      <w:pPr>
        <w:spacing w:after="240"/>
        <w:ind w:left="1440" w:hanging="720"/>
        <w:rPr>
          <w:szCs w:val="20"/>
        </w:rPr>
      </w:pPr>
      <w:r w:rsidRPr="00DF6D6B">
        <w:rPr>
          <w:szCs w:val="20"/>
        </w:rPr>
        <w:t>(t)</w:t>
      </w:r>
      <w:r w:rsidRPr="00DF6D6B">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6D6B" w:rsidRPr="00DF6D6B" w14:paraId="4DCB534D" w14:textId="77777777" w:rsidTr="00DF6D6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04F69FF0" w14:textId="77777777" w:rsidR="00DF6D6B" w:rsidRPr="00DF6D6B" w:rsidRDefault="00DF6D6B" w:rsidP="00DF6D6B">
            <w:pPr>
              <w:spacing w:before="120" w:after="240"/>
              <w:rPr>
                <w:b/>
                <w:i/>
              </w:rPr>
            </w:pPr>
            <w:r w:rsidRPr="00DF6D6B">
              <w:rPr>
                <w:b/>
                <w:i/>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462650D" w14:textId="77777777" w:rsidR="00DF6D6B" w:rsidRPr="00DF6D6B" w:rsidRDefault="00DF6D6B" w:rsidP="00DF6D6B">
            <w:pPr>
              <w:spacing w:after="240"/>
              <w:ind w:left="1440" w:hanging="720"/>
            </w:pPr>
            <w:r w:rsidRPr="00DF6D6B">
              <w:t>(t)</w:t>
            </w:r>
            <w:r w:rsidRPr="00DF6D6B">
              <w:tab/>
              <w:t>QSE, Transmission Service Provider (TSP), Direct Current Tie Operator (DCTO), and Distribution Service Provider (DSP) backup plans collected by ERCOT under the Protocols or Other Binding Documents;</w:t>
            </w:r>
          </w:p>
        </w:tc>
      </w:tr>
    </w:tbl>
    <w:p w14:paraId="0C4797ED" w14:textId="77777777" w:rsidR="00DF6D6B" w:rsidRPr="00DF6D6B" w:rsidRDefault="00DF6D6B" w:rsidP="00DF6D6B">
      <w:pPr>
        <w:spacing w:before="240" w:after="240"/>
        <w:ind w:left="1440" w:hanging="720"/>
        <w:rPr>
          <w:szCs w:val="20"/>
        </w:rPr>
      </w:pPr>
      <w:r w:rsidRPr="00DF6D6B">
        <w:rPr>
          <w:szCs w:val="20"/>
        </w:rPr>
        <w:t>(u)</w:t>
      </w:r>
      <w:r w:rsidRPr="00DF6D6B">
        <w:rPr>
          <w:szCs w:val="20"/>
        </w:rPr>
        <w:tab/>
        <w:t xml:space="preserve">Direct Current Tie (DC Tie) Schedule information.  The Protected Information status of this information shall expire 60 days after the applicable Operating Day; </w:t>
      </w:r>
    </w:p>
    <w:p w14:paraId="319C289B" w14:textId="77777777" w:rsidR="00DF6D6B" w:rsidRPr="00DF6D6B" w:rsidRDefault="00DF6D6B" w:rsidP="00DF6D6B">
      <w:pPr>
        <w:spacing w:after="240"/>
        <w:ind w:left="1440" w:hanging="720"/>
        <w:rPr>
          <w:szCs w:val="20"/>
        </w:rPr>
      </w:pPr>
      <w:r w:rsidRPr="00DF6D6B">
        <w:rPr>
          <w:szCs w:val="20"/>
        </w:rPr>
        <w:t>(v)</w:t>
      </w:r>
      <w:r w:rsidRPr="00DF6D6B">
        <w:rPr>
          <w:szCs w:val="20"/>
        </w:rPr>
        <w:tab/>
        <w:t xml:space="preserve">Any Texas Standard Electronic Transaction (TX SET) transaction submitted by an LSE to ERCOT or received by an LSE from ERCOT.  This paragraph does not apply to ERCOT’s compliance with: </w:t>
      </w:r>
    </w:p>
    <w:p w14:paraId="4ECE7D0D" w14:textId="77777777" w:rsidR="00DF6D6B" w:rsidRPr="00DF6D6B" w:rsidRDefault="00DF6D6B" w:rsidP="00DF6D6B">
      <w:pPr>
        <w:spacing w:after="240"/>
        <w:ind w:left="2160" w:hanging="720"/>
        <w:rPr>
          <w:szCs w:val="20"/>
        </w:rPr>
      </w:pPr>
      <w:r w:rsidRPr="00DF6D6B">
        <w:rPr>
          <w:szCs w:val="20"/>
        </w:rPr>
        <w:t>(i)</w:t>
      </w:r>
      <w:r w:rsidRPr="00DF6D6B">
        <w:rPr>
          <w:szCs w:val="20"/>
        </w:rPr>
        <w:tab/>
        <w:t xml:space="preserve">PUCT Substantive Rules on performance measure reporting; </w:t>
      </w:r>
    </w:p>
    <w:p w14:paraId="62A04525" w14:textId="77777777" w:rsidR="00DF6D6B" w:rsidRPr="00DF6D6B" w:rsidRDefault="00DF6D6B" w:rsidP="00DF6D6B">
      <w:pPr>
        <w:spacing w:after="240"/>
        <w:ind w:left="2160" w:hanging="720"/>
        <w:rPr>
          <w:szCs w:val="20"/>
        </w:rPr>
      </w:pPr>
      <w:r w:rsidRPr="00DF6D6B">
        <w:rPr>
          <w:szCs w:val="20"/>
        </w:rPr>
        <w:t>(ii)</w:t>
      </w:r>
      <w:r w:rsidRPr="00DF6D6B">
        <w:rPr>
          <w:szCs w:val="20"/>
        </w:rPr>
        <w:tab/>
        <w:t xml:space="preserve">These Protocols or Other Binding Documents; or </w:t>
      </w:r>
    </w:p>
    <w:p w14:paraId="39898C16" w14:textId="77777777" w:rsidR="00DF6D6B" w:rsidRPr="00DF6D6B" w:rsidRDefault="00DF6D6B" w:rsidP="00DF6D6B">
      <w:pPr>
        <w:spacing w:after="240"/>
        <w:ind w:left="2160" w:hanging="720"/>
        <w:rPr>
          <w:szCs w:val="20"/>
        </w:rPr>
      </w:pPr>
      <w:r w:rsidRPr="00DF6D6B">
        <w:rPr>
          <w:szCs w:val="20"/>
        </w:rPr>
        <w:t>(iii)</w:t>
      </w:r>
      <w:r w:rsidRPr="00DF6D6B">
        <w:rPr>
          <w:szCs w:val="20"/>
        </w:rPr>
        <w:tab/>
        <w:t>Any Technical Advisory Committee (TAC)-approved reporting requirements;</w:t>
      </w:r>
    </w:p>
    <w:p w14:paraId="6CCFF431" w14:textId="77777777" w:rsidR="00DF6D6B" w:rsidRPr="00DF6D6B" w:rsidRDefault="00DF6D6B" w:rsidP="00DF6D6B">
      <w:pPr>
        <w:spacing w:after="240"/>
        <w:ind w:left="1440" w:hanging="720"/>
        <w:rPr>
          <w:szCs w:val="20"/>
        </w:rPr>
      </w:pPr>
      <w:r w:rsidRPr="00DF6D6B">
        <w:rPr>
          <w:szCs w:val="20"/>
        </w:rPr>
        <w:t>(w)</w:t>
      </w:r>
      <w:r w:rsidRPr="00DF6D6B">
        <w:rPr>
          <w:szCs w:val="20"/>
        </w:rPr>
        <w:tab/>
        <w:t>Information concerning a Mothballed Generation Resource’s probability of return to service and expected lead time for returning to service submitted pursuant to Section 3.14.1.9, Generation Resource Status Updates;</w:t>
      </w:r>
    </w:p>
    <w:p w14:paraId="00D7F198" w14:textId="77777777" w:rsidR="00DF6D6B" w:rsidRPr="00DF6D6B" w:rsidRDefault="00DF6D6B" w:rsidP="00DF6D6B">
      <w:pPr>
        <w:spacing w:after="240"/>
        <w:ind w:left="1440" w:hanging="720"/>
        <w:rPr>
          <w:szCs w:val="20"/>
        </w:rPr>
      </w:pPr>
      <w:r w:rsidRPr="00DF6D6B">
        <w:rPr>
          <w:szCs w:val="20"/>
        </w:rPr>
        <w:t>(x)</w:t>
      </w:r>
      <w:r w:rsidRPr="00DF6D6B">
        <w:rPr>
          <w:szCs w:val="20"/>
        </w:rPr>
        <w:tab/>
        <w:t>Information provided by Entities under Section 10.3.2.4, Reporting of Net Generation Capacity;</w:t>
      </w:r>
    </w:p>
    <w:p w14:paraId="775BF602" w14:textId="77777777" w:rsidR="00DF6D6B" w:rsidRPr="00DF6D6B" w:rsidRDefault="00DF6D6B" w:rsidP="00DF6D6B">
      <w:pPr>
        <w:spacing w:after="240"/>
        <w:ind w:left="1440" w:hanging="720"/>
        <w:rPr>
          <w:szCs w:val="20"/>
        </w:rPr>
      </w:pPr>
      <w:r w:rsidRPr="00DF6D6B">
        <w:rPr>
          <w:szCs w:val="20"/>
        </w:rPr>
        <w:t>(y)</w:t>
      </w:r>
      <w:r w:rsidRPr="00DF6D6B">
        <w:rPr>
          <w:szCs w:val="20"/>
        </w:rPr>
        <w:tab/>
        <w:t>Alternative fuel reserve capability and firm gas availability information submitted pursuant to Section 6.5.9.3.1, Operating Condition Notice, Section 6.5.9.3.2, Advisory, and Section 6.5.9.3.3, Watch, and as defined by the Operating Guides;</w:t>
      </w:r>
    </w:p>
    <w:p w14:paraId="1DF9A7DC" w14:textId="77777777" w:rsidR="00DF6D6B" w:rsidRPr="00DF6D6B" w:rsidRDefault="00DF6D6B" w:rsidP="00DF6D6B">
      <w:pPr>
        <w:spacing w:after="240"/>
        <w:ind w:left="1440" w:hanging="720"/>
        <w:rPr>
          <w:szCs w:val="20"/>
        </w:rPr>
      </w:pPr>
      <w:r w:rsidRPr="00DF6D6B">
        <w:rPr>
          <w:szCs w:val="20"/>
        </w:rPr>
        <w:t>(z)</w:t>
      </w:r>
      <w:r w:rsidRPr="00DF6D6B">
        <w:rPr>
          <w:szCs w:val="20"/>
        </w:rPr>
        <w:tab/>
        <w:t xml:space="preserve">Non-public financial information provided by a Counter-Party to ERCOT pursuant to meeting its credit qualification requirements as well as the QSE’s form of credit support; </w:t>
      </w:r>
    </w:p>
    <w:p w14:paraId="0DA96EFA" w14:textId="77777777" w:rsidR="00DF6D6B" w:rsidRPr="00DF6D6B" w:rsidRDefault="00DF6D6B" w:rsidP="00DF6D6B">
      <w:pPr>
        <w:spacing w:after="240"/>
        <w:ind w:left="1440" w:hanging="720"/>
        <w:rPr>
          <w:szCs w:val="20"/>
        </w:rPr>
      </w:pPr>
      <w:r w:rsidRPr="00DF6D6B">
        <w:rPr>
          <w:szCs w:val="20"/>
        </w:rPr>
        <w:lastRenderedPageBreak/>
        <w:t>(aa)</w:t>
      </w:r>
      <w:r w:rsidRPr="00DF6D6B">
        <w:rPr>
          <w:szCs w:val="20"/>
        </w:rPr>
        <w:tab/>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38132E4F" w14:textId="77777777" w:rsidR="00DF6D6B" w:rsidRPr="00DF6D6B" w:rsidRDefault="00DF6D6B" w:rsidP="00DF6D6B">
      <w:pPr>
        <w:spacing w:after="240"/>
        <w:ind w:left="1440" w:hanging="720"/>
        <w:rPr>
          <w:szCs w:val="20"/>
        </w:rPr>
      </w:pPr>
      <w:r w:rsidRPr="00DF6D6B">
        <w:rPr>
          <w:szCs w:val="20"/>
        </w:rPr>
        <w:t>(bb)</w:t>
      </w:r>
      <w:r w:rsidRPr="00DF6D6B">
        <w:rPr>
          <w:szCs w:val="20"/>
        </w:rPr>
        <w:tab/>
        <w:t xml:space="preserve">Emergency operations plans submitted pursuant to P.U.C. Subst. R. 25.53, Electric Service Emergency Operations Plans; </w:t>
      </w:r>
    </w:p>
    <w:p w14:paraId="52E45D19" w14:textId="77777777" w:rsidR="00DF6D6B" w:rsidRPr="00DF6D6B" w:rsidRDefault="00DF6D6B" w:rsidP="00DF6D6B">
      <w:pPr>
        <w:spacing w:after="240"/>
        <w:ind w:left="1440" w:hanging="720"/>
        <w:rPr>
          <w:szCs w:val="20"/>
        </w:rPr>
      </w:pPr>
      <w:r w:rsidRPr="00DF6D6B">
        <w:rPr>
          <w:szCs w:val="20"/>
        </w:rPr>
        <w:t>(cc)</w:t>
      </w:r>
      <w:r w:rsidRPr="00DF6D6B">
        <w:rPr>
          <w:szCs w:val="20"/>
        </w:rPr>
        <w:tab/>
        <w:t>Information provided by a Counter-Party under Section 16.16.3, Verification of Risk Management Framework;</w:t>
      </w:r>
    </w:p>
    <w:p w14:paraId="1DD45E1A" w14:textId="77777777" w:rsidR="00DF6D6B" w:rsidRPr="00DF6D6B" w:rsidRDefault="00DF6D6B" w:rsidP="00DF6D6B">
      <w:pPr>
        <w:spacing w:after="240"/>
        <w:ind w:left="1440" w:hanging="720"/>
        <w:rPr>
          <w:szCs w:val="20"/>
        </w:rPr>
      </w:pPr>
      <w:r w:rsidRPr="00DF6D6B">
        <w:rPr>
          <w:szCs w:val="20"/>
        </w:rPr>
        <w:t>(dd)</w:t>
      </w:r>
      <w:r w:rsidRPr="00DF6D6B">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772AD300" w14:textId="77777777" w:rsidR="00DF6D6B" w:rsidRPr="00DF6D6B" w:rsidRDefault="00DF6D6B" w:rsidP="00DF6D6B">
      <w:pPr>
        <w:spacing w:after="240"/>
        <w:ind w:left="1440" w:hanging="720"/>
        <w:rPr>
          <w:szCs w:val="20"/>
        </w:rPr>
      </w:pPr>
      <w:r w:rsidRPr="00DF6D6B">
        <w:rPr>
          <w:szCs w:val="20"/>
        </w:rPr>
        <w:t>(ee)</w:t>
      </w:r>
      <w:r w:rsidRPr="00DF6D6B">
        <w:rPr>
          <w:szCs w:val="20"/>
        </w:rPr>
        <w:tab/>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6D6B" w:rsidRPr="00DF6D6B" w14:paraId="6F990C4A" w14:textId="77777777" w:rsidTr="00DF6D6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40ED92BF" w14:textId="77777777" w:rsidR="00DF6D6B" w:rsidRPr="00DF6D6B" w:rsidRDefault="00DF6D6B" w:rsidP="00DF6D6B">
            <w:pPr>
              <w:spacing w:before="120" w:after="240"/>
              <w:rPr>
                <w:b/>
                <w:i/>
              </w:rPr>
            </w:pPr>
            <w:r w:rsidRPr="00DF6D6B">
              <w:rPr>
                <w:b/>
                <w:i/>
              </w:rPr>
              <w:t>[NPRR829 and NPRR995:  Replace applicable portions of paragraph (ee) above with the following upon system implementation:]</w:t>
            </w:r>
          </w:p>
          <w:p w14:paraId="75238B04" w14:textId="77777777" w:rsidR="00DF6D6B" w:rsidRPr="00DF6D6B" w:rsidRDefault="00DF6D6B" w:rsidP="00DF6D6B">
            <w:pPr>
              <w:spacing w:after="240"/>
              <w:ind w:left="1440" w:hanging="720"/>
            </w:pPr>
            <w:r w:rsidRPr="00DF6D6B">
              <w:rPr>
                <w:iCs/>
              </w:rPr>
              <w:t>(ee)</w:t>
            </w:r>
            <w:r w:rsidRPr="00DF6D6B">
              <w:rPr>
                <w:iCs/>
              </w:rPr>
              <w:tab/>
            </w:r>
            <w:r w:rsidRPr="00DF6D6B">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5D796C31" w14:textId="77777777" w:rsidR="00DF6D6B" w:rsidRPr="00DF6D6B" w:rsidRDefault="00DF6D6B" w:rsidP="00DF6D6B">
      <w:pPr>
        <w:spacing w:before="240" w:after="240"/>
        <w:ind w:left="1440" w:hanging="720"/>
        <w:rPr>
          <w:szCs w:val="20"/>
        </w:rPr>
      </w:pPr>
      <w:r w:rsidRPr="00DF6D6B">
        <w:rPr>
          <w:szCs w:val="20"/>
        </w:rPr>
        <w:t>(ff)</w:t>
      </w:r>
      <w:r w:rsidRPr="00DF6D6B">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63870A4" w14:textId="77777777" w:rsidR="00DF6D6B" w:rsidRPr="00DF6D6B" w:rsidRDefault="00DF6D6B" w:rsidP="00DF6D6B">
      <w:pPr>
        <w:spacing w:after="240"/>
        <w:ind w:left="1440" w:hanging="720"/>
        <w:rPr>
          <w:szCs w:val="20"/>
        </w:rPr>
      </w:pPr>
      <w:r w:rsidRPr="00DF6D6B">
        <w:rPr>
          <w:szCs w:val="20"/>
        </w:rPr>
        <w:lastRenderedPageBreak/>
        <w:t>(gg)</w:t>
      </w:r>
      <w:r w:rsidRPr="00DF6D6B">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E45F915" w14:textId="77777777" w:rsidR="00DF6D6B" w:rsidRPr="00DF6D6B" w:rsidRDefault="00DF6D6B" w:rsidP="00DF6D6B">
      <w:pPr>
        <w:spacing w:after="240"/>
        <w:ind w:left="1440" w:hanging="720"/>
        <w:rPr>
          <w:szCs w:val="20"/>
        </w:rPr>
      </w:pPr>
      <w:r w:rsidRPr="00DF6D6B">
        <w:rPr>
          <w:szCs w:val="20"/>
        </w:rPr>
        <w:t>(hh)</w:t>
      </w:r>
      <w:r w:rsidRPr="00DF6D6B">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2D714244" w14:textId="77777777" w:rsidR="00DF6D6B" w:rsidRPr="00DF6D6B" w:rsidRDefault="00DF6D6B" w:rsidP="00DF6D6B">
      <w:pPr>
        <w:spacing w:after="240"/>
        <w:ind w:left="1440" w:hanging="720"/>
        <w:rPr>
          <w:szCs w:val="20"/>
        </w:rPr>
      </w:pPr>
      <w:r w:rsidRPr="00DF6D6B">
        <w:rPr>
          <w:szCs w:val="20"/>
        </w:rPr>
        <w:t>(ii)</w:t>
      </w:r>
      <w:r w:rsidRPr="00DF6D6B">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 and</w:t>
      </w:r>
    </w:p>
    <w:p w14:paraId="6D0807E9" w14:textId="77777777" w:rsidR="00DF6D6B" w:rsidRPr="00DF6D6B" w:rsidRDefault="00DF6D6B" w:rsidP="00DF6D6B">
      <w:pPr>
        <w:spacing w:after="240"/>
        <w:ind w:left="1440" w:hanging="720"/>
        <w:rPr>
          <w:ins w:id="10" w:author="ERCOT" w:date="2023-03-22T08:19:00Z"/>
          <w:szCs w:val="20"/>
        </w:rPr>
      </w:pPr>
      <w:r w:rsidRPr="00DF6D6B">
        <w:rPr>
          <w:szCs w:val="20"/>
        </w:rPr>
        <w:t>(jj)</w:t>
      </w:r>
      <w:r w:rsidRPr="00DF6D6B">
        <w:rPr>
          <w:szCs w:val="20"/>
        </w:rPr>
        <w:tab/>
        <w:t>Information concerning weatherization activities submitted to, obtained by, or generated by ERCOT in connection with  P.U.C. Subst. R. 25.55, Weather Emergency Preparedness, if such information allows the identification of any Resource or Resource Entity.</w:t>
      </w:r>
    </w:p>
    <w:p w14:paraId="68247459" w14:textId="77777777" w:rsidR="00DF6D6B" w:rsidRPr="00DF6D6B" w:rsidRDefault="00DF6D6B" w:rsidP="00DF6D6B">
      <w:pPr>
        <w:spacing w:after="240"/>
        <w:ind w:left="1440" w:hanging="720"/>
        <w:rPr>
          <w:ins w:id="11" w:author="ERCOT" w:date="2023-03-22T08:19:00Z"/>
          <w:szCs w:val="20"/>
        </w:rPr>
      </w:pPr>
      <w:ins w:id="12" w:author="ERCOT" w:date="2023-03-22T08:19:00Z">
        <w:r w:rsidRPr="00DF6D6B">
          <w:rPr>
            <w:szCs w:val="20"/>
          </w:rPr>
          <w:t>(kk)</w:t>
        </w:r>
        <w:r w:rsidRPr="00DF6D6B">
          <w:rPr>
            <w:szCs w:val="20"/>
          </w:rPr>
          <w:tab/>
          <w:t xml:space="preserve">Information provided to ERCOT: </w:t>
        </w:r>
      </w:ins>
    </w:p>
    <w:p w14:paraId="59905A2A" w14:textId="77777777" w:rsidR="00DF6D6B" w:rsidRPr="00DF6D6B" w:rsidRDefault="00DF6D6B" w:rsidP="00DF6D6B">
      <w:pPr>
        <w:spacing w:after="240"/>
        <w:ind w:left="2160" w:hanging="720"/>
        <w:rPr>
          <w:ins w:id="13" w:author="ERCOT" w:date="2023-03-27T10:50:00Z"/>
          <w:szCs w:val="20"/>
        </w:rPr>
      </w:pPr>
      <w:ins w:id="14" w:author="ERCOT" w:date="2023-03-27T10:50:00Z">
        <w:r w:rsidRPr="00DF6D6B">
          <w:rPr>
            <w:szCs w:val="20"/>
          </w:rPr>
          <w:t>(i)</w:t>
        </w:r>
        <w:r w:rsidRPr="00DF6D6B">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11DFE350" w14:textId="77777777" w:rsidR="00DF6D6B" w:rsidRPr="00DF6D6B" w:rsidRDefault="00DF6D6B" w:rsidP="00DF6D6B">
      <w:pPr>
        <w:spacing w:after="240"/>
        <w:ind w:left="2160" w:hanging="720"/>
        <w:rPr>
          <w:ins w:id="15" w:author="ERCOT" w:date="2023-03-22T08:19:00Z"/>
          <w:szCs w:val="20"/>
        </w:rPr>
      </w:pPr>
      <w:ins w:id="16" w:author="ERCOT" w:date="2023-03-22T08:19:00Z">
        <w:r w:rsidRPr="00DF6D6B">
          <w:rPr>
            <w:szCs w:val="20"/>
          </w:rPr>
          <w:t>(ii)</w:t>
        </w:r>
        <w:r w:rsidRPr="00DF6D6B">
          <w:rPr>
            <w:szCs w:val="20"/>
          </w:rPr>
          <w:tab/>
          <w:t>By a Resource Entity under paragraph (2) of Section 8.1.1.2.1.6, Firm Fuel Supply Service Resource Qualification, Testing, and Decertification, as part of the voluntary process for ERCOT certification of a FFSS Qualified Contract; or</w:t>
        </w:r>
      </w:ins>
    </w:p>
    <w:p w14:paraId="552036AC" w14:textId="77777777" w:rsidR="00DF6D6B" w:rsidRPr="00DF6D6B" w:rsidRDefault="00DF6D6B" w:rsidP="00DF6D6B">
      <w:pPr>
        <w:spacing w:after="240"/>
        <w:ind w:left="2160" w:hanging="720"/>
        <w:rPr>
          <w:szCs w:val="20"/>
        </w:rPr>
      </w:pPr>
      <w:ins w:id="17" w:author="ERCOT" w:date="2023-03-22T08:19:00Z">
        <w:r w:rsidRPr="00DF6D6B">
          <w:rPr>
            <w:szCs w:val="20"/>
          </w:rPr>
          <w:t>(iii)</w:t>
        </w:r>
        <w:r w:rsidRPr="00DF6D6B">
          <w:rPr>
            <w:szCs w:val="20"/>
          </w:rPr>
          <w:tab/>
          <w:t>By a Resource Entity in a Force Majeure Event report required under paragraph (14) of Section 8.1.1.2.16.</w:t>
        </w:r>
      </w:ins>
    </w:p>
    <w:p w14:paraId="4FDE50AE" w14:textId="77777777" w:rsidR="00DF6D6B" w:rsidRPr="00DF6D6B" w:rsidRDefault="00DF6D6B" w:rsidP="00DF6D6B">
      <w:pPr>
        <w:keepNext/>
        <w:tabs>
          <w:tab w:val="left" w:pos="720"/>
        </w:tabs>
        <w:spacing w:before="240" w:after="240"/>
        <w:outlineLvl w:val="1"/>
        <w:rPr>
          <w:b/>
          <w:szCs w:val="20"/>
        </w:rPr>
      </w:pPr>
      <w:r w:rsidRPr="00DF6D6B">
        <w:rPr>
          <w:b/>
          <w:szCs w:val="20"/>
        </w:rPr>
        <w:t>2.1</w:t>
      </w:r>
      <w:r w:rsidRPr="00DF6D6B">
        <w:rPr>
          <w:b/>
          <w:szCs w:val="20"/>
        </w:rPr>
        <w:tab/>
        <w:t>DEFINITIONS</w:t>
      </w:r>
    </w:p>
    <w:p w14:paraId="1ECA0824" w14:textId="77777777" w:rsidR="00DF6D6B" w:rsidRPr="00DF6D6B" w:rsidRDefault="00DF6D6B" w:rsidP="00DF6D6B">
      <w:pPr>
        <w:spacing w:before="240" w:after="240"/>
        <w:rPr>
          <w:ins w:id="18" w:author="ERCOT" w:date="2023-03-27T10:57:00Z"/>
          <w:b/>
        </w:rPr>
      </w:pPr>
      <w:ins w:id="19" w:author="ERCOT" w:date="2023-03-27T10:57:00Z">
        <w:r w:rsidRPr="00DF6D6B">
          <w:rPr>
            <w:b/>
          </w:rPr>
          <w:t xml:space="preserve">Firm Fuel Supply Service (FFSS) Qualified Contract </w:t>
        </w:r>
      </w:ins>
    </w:p>
    <w:p w14:paraId="47A71A41" w14:textId="6F0D9C44" w:rsidR="00DF6D6B" w:rsidRPr="00DF6D6B" w:rsidRDefault="00DF6D6B" w:rsidP="00DF6D6B">
      <w:pPr>
        <w:spacing w:after="240"/>
        <w:rPr>
          <w:ins w:id="20" w:author="ERCOT" w:date="2023-03-27T10:57:00Z"/>
        </w:rPr>
      </w:pPr>
      <w:ins w:id="21" w:author="ERCOT" w:date="2023-03-27T10:57:00Z">
        <w:r w:rsidRPr="00DF6D6B">
          <w:rPr>
            <w:bCs/>
          </w:rPr>
          <w:t xml:space="preserve">A form of Firm Gas Storage Agreement or Firm Transportation Agreement that has been submitted to ERCOT by a Generation Entity for certification that such </w:t>
        </w:r>
        <w:r w:rsidRPr="00B167B8">
          <w:rPr>
            <w:bCs/>
          </w:rPr>
          <w:t xml:space="preserve">agreement </w:t>
        </w:r>
        <w:del w:id="22" w:author="Calpine 061323" w:date="2023-06-13T19:10:00Z">
          <w:r w:rsidRPr="00246F17" w:rsidDel="00246F17">
            <w:rPr>
              <w:bCs/>
            </w:rPr>
            <w:delText>contains a Qualifying Force Majeure Provision, and otherwise</w:delText>
          </w:r>
          <w:r w:rsidRPr="00DF6D6B" w:rsidDel="00246F17">
            <w:rPr>
              <w:bCs/>
            </w:rPr>
            <w:delText xml:space="preserve"> </w:delText>
          </w:r>
        </w:del>
        <w:r w:rsidRPr="00DF6D6B">
          <w:rPr>
            <w:bCs/>
          </w:rPr>
          <w:t xml:space="preserve">meets the requirements as a Firm Gas Storage Agreement or Firm Transportation Agreement, as </w:t>
        </w:r>
        <w:r w:rsidRPr="00DF6D6B">
          <w:rPr>
            <w:bCs/>
          </w:rPr>
          <w:lastRenderedPageBreak/>
          <w:t>applicable, which agreement has in turn been so certified in writing by ERCOT pursuant to the ERCOT Protocols.</w:t>
        </w:r>
      </w:ins>
    </w:p>
    <w:p w14:paraId="70A70CE5" w14:textId="77777777" w:rsidR="00DF6D6B" w:rsidRPr="00DF6D6B" w:rsidRDefault="00DF6D6B" w:rsidP="00DF6D6B">
      <w:pPr>
        <w:spacing w:before="240" w:after="240"/>
        <w:rPr>
          <w:ins w:id="23" w:author="ERCOT" w:date="2023-03-27T10:57:00Z"/>
        </w:rPr>
      </w:pPr>
      <w:ins w:id="24" w:author="ERCOT" w:date="2023-03-27T10:57:00Z">
        <w:r w:rsidRPr="00DF6D6B">
          <w:rPr>
            <w:b/>
          </w:rPr>
          <w:t>Firm Fuel Supply Service (FFSS) Qualifying Pipeline</w:t>
        </w:r>
        <w:r w:rsidRPr="00DF6D6B">
          <w:t xml:space="preserve"> </w:t>
        </w:r>
      </w:ins>
    </w:p>
    <w:p w14:paraId="53A6B2DD" w14:textId="1984F357" w:rsidR="00DF6D6B" w:rsidRPr="00DF6D6B" w:rsidRDefault="00DF6D6B" w:rsidP="00DF6D6B">
      <w:pPr>
        <w:spacing w:after="240"/>
        <w:rPr>
          <w:ins w:id="25" w:author="ERCOT" w:date="2023-03-27T10:57:00Z"/>
        </w:rPr>
      </w:pPr>
      <w:ins w:id="26" w:author="ERCOT" w:date="2023-03-27T10:57:00Z">
        <w:r w:rsidRPr="00DF6D6B">
          <w:t>A pipeline that is</w:t>
        </w:r>
      </w:ins>
      <w:ins w:id="27" w:author="Calpine 052223" w:date="2023-05-22T11:49:00Z">
        <w:del w:id="28" w:author="ERCOT 061223" w:date="2023-05-30T12:08:00Z">
          <w:r w:rsidRPr="00DF6D6B" w:rsidDel="00A3012A">
            <w:delText xml:space="preserve"> a critical natural gas facility, as defined in subsection (c)(2) of </w:delText>
          </w:r>
          <w:r w:rsidRPr="00DF6D6B" w:rsidDel="00A3012A">
            <w:rPr>
              <w:color w:val="000000"/>
            </w:rPr>
            <w:delText>P.U.C. S</w:delText>
          </w:r>
          <w:r w:rsidRPr="00DF6D6B" w:rsidDel="00A3012A">
            <w:rPr>
              <w:color w:val="000000"/>
              <w:sz w:val="20"/>
            </w:rPr>
            <w:delText>UBST</w:delText>
          </w:r>
          <w:r w:rsidRPr="00DF6D6B" w:rsidDel="00A3012A">
            <w:rPr>
              <w:color w:val="000000"/>
            </w:rPr>
            <w:delText>. R.</w:delText>
          </w:r>
          <w:r w:rsidRPr="00DF6D6B" w:rsidDel="00A3012A">
            <w:delText xml:space="preserve"> 25.52, Reliability and Continuity of Service, and</w:delText>
          </w:r>
        </w:del>
      </w:ins>
      <w:ins w:id="29" w:author="ERCOT" w:date="2023-03-27T10:57:00Z">
        <w:r w:rsidRPr="00DF6D6B">
          <w:t>:</w:t>
        </w:r>
      </w:ins>
    </w:p>
    <w:p w14:paraId="0D76430E" w14:textId="36C5032A" w:rsidR="00941B75" w:rsidRPr="00B167B8" w:rsidRDefault="00DF6D6B" w:rsidP="00DF6D6B">
      <w:pPr>
        <w:spacing w:after="240"/>
        <w:ind w:left="1440" w:hanging="720"/>
        <w:rPr>
          <w:ins w:id="30" w:author="Calpine 061323" w:date="2023-06-12T14:46:00Z"/>
        </w:rPr>
      </w:pPr>
      <w:bookmarkStart w:id="31" w:name="_Hlk134636075"/>
      <w:ins w:id="32" w:author="ERCOT" w:date="2023-03-27T10:57:00Z">
        <w:r w:rsidRPr="00DF6D6B">
          <w:t>(a)</w:t>
        </w:r>
        <w:r w:rsidRPr="00DF6D6B">
          <w:tab/>
        </w:r>
        <w:r w:rsidRPr="00B167B8">
          <w:t>A</w:t>
        </w:r>
      </w:ins>
      <w:ins w:id="33" w:author="Calpine 061323" w:date="2023-06-13T19:13:00Z">
        <w:r w:rsidR="00246F17" w:rsidRPr="00B167B8">
          <w:t>n interstate</w:t>
        </w:r>
      </w:ins>
      <w:ins w:id="34" w:author="ERCOT" w:date="2023-03-27T10:57:00Z">
        <w:r w:rsidRPr="00B167B8">
          <w:t xml:space="preserve"> natural gas pipeline subject to the jurisdiction of the Federal Energy Regulatory Commission (FERC) under the Natural Gas Act (15 U.S.C. Section 717 </w:t>
        </w:r>
        <w:r w:rsidRPr="00B167B8">
          <w:rPr>
            <w:i/>
          </w:rPr>
          <w:t>et seq</w:t>
        </w:r>
        <w:r w:rsidRPr="00B167B8">
          <w:t>.)</w:t>
        </w:r>
      </w:ins>
      <w:ins w:id="35" w:author="Calpine 052223" w:date="2023-05-22T11:03:00Z">
        <w:del w:id="36" w:author="ERCOT 061223" w:date="2023-05-30T12:08:00Z">
          <w:r w:rsidRPr="00B167B8" w:rsidDel="00A3012A">
            <w:delText>;</w:delText>
          </w:r>
        </w:del>
      </w:ins>
      <w:ins w:id="37" w:author="Calpine 061323" w:date="2023-06-13T19:17:00Z">
        <w:r w:rsidR="00F63982">
          <w:t>;</w:t>
        </w:r>
      </w:ins>
      <w:ins w:id="38" w:author="ERCOT 061223" w:date="2023-05-30T12:08:00Z">
        <w:del w:id="39" w:author="Calpine 061323" w:date="2023-06-13T19:17:00Z">
          <w:r w:rsidR="00A3012A" w:rsidRPr="00B167B8" w:rsidDel="00F63982">
            <w:delText>,</w:delText>
          </w:r>
        </w:del>
      </w:ins>
    </w:p>
    <w:p w14:paraId="3D28A3EC" w14:textId="1DF0C461" w:rsidR="00DF6D6B" w:rsidRPr="00DF6D6B" w:rsidDel="00A3012A" w:rsidRDefault="00941B75" w:rsidP="00DF6D6B">
      <w:pPr>
        <w:spacing w:after="240"/>
        <w:ind w:left="1440" w:hanging="720"/>
        <w:rPr>
          <w:ins w:id="40" w:author="Calpine 052223" w:date="2023-05-22T11:03:00Z"/>
          <w:del w:id="41" w:author="ERCOT 061223" w:date="2023-05-30T12:08:00Z"/>
        </w:rPr>
      </w:pPr>
      <w:ins w:id="42" w:author="Calpine 061323" w:date="2023-06-12T14:46:00Z">
        <w:r w:rsidRPr="00B167B8">
          <w:t>(b)</w:t>
        </w:r>
        <w:r w:rsidRPr="00B167B8">
          <w:tab/>
          <w:t xml:space="preserve">An intrastate natural gas </w:t>
        </w:r>
      </w:ins>
      <w:ins w:id="43" w:author="Calpine 061323" w:date="2023-06-12T14:47:00Z">
        <w:r w:rsidRPr="00B167B8">
          <w:t xml:space="preserve">pipeline that (i) is owned and operated by the </w:t>
        </w:r>
      </w:ins>
      <w:ins w:id="44" w:author="Calpine 061323" w:date="2023-06-12T14:52:00Z">
        <w:r w:rsidRPr="00B167B8">
          <w:t>Generation</w:t>
        </w:r>
      </w:ins>
      <w:ins w:id="45" w:author="Calpine 061323" w:date="2023-06-12T14:47:00Z">
        <w:r w:rsidRPr="00B167B8">
          <w:t xml:space="preserve"> Entity or an Affiliate and (ii) </w:t>
        </w:r>
      </w:ins>
      <w:ins w:id="46" w:author="Calpine 061323" w:date="2023-06-12T14:52:00Z">
        <w:r w:rsidRPr="00B167B8">
          <w:t>does not transport gas owned by third-parties</w:t>
        </w:r>
      </w:ins>
      <w:ins w:id="47" w:author="ERCOT 061223" w:date="2023-05-30T12:08:00Z">
        <w:r w:rsidR="00A3012A" w:rsidRPr="00B167B8">
          <w:t xml:space="preserve"> </w:t>
        </w:r>
      </w:ins>
      <w:ins w:id="48" w:author="ERCOT" w:date="2023-03-27T10:57:00Z">
        <w:del w:id="49" w:author="Calpine 052223" w:date="2023-05-22T11:03:00Z">
          <w:r w:rsidR="00DF6D6B" w:rsidRPr="00B167B8">
            <w:delText>,</w:delText>
          </w:r>
        </w:del>
      </w:ins>
    </w:p>
    <w:p w14:paraId="5B257431" w14:textId="24F91D9F" w:rsidR="00DF6D6B" w:rsidRPr="00DF6D6B" w:rsidDel="00A3012A" w:rsidRDefault="00DF6D6B" w:rsidP="00DF6D6B">
      <w:pPr>
        <w:spacing w:after="240"/>
        <w:ind w:left="1440" w:hanging="720"/>
        <w:rPr>
          <w:ins w:id="50" w:author="Calpine 052223" w:date="2023-05-22T11:05:00Z"/>
          <w:del w:id="51" w:author="ERCOT 061223" w:date="2023-05-30T12:09:00Z"/>
        </w:rPr>
      </w:pPr>
      <w:ins w:id="52" w:author="Calpine 052223" w:date="2023-05-22T11:03:00Z">
        <w:del w:id="53" w:author="ERCOT 061223" w:date="2023-05-30T12:08:00Z">
          <w:r w:rsidRPr="00DF6D6B" w:rsidDel="00A3012A">
            <w:delText>(b)</w:delText>
          </w:r>
          <w:r w:rsidRPr="00DF6D6B" w:rsidDel="00A3012A">
            <w:tab/>
          </w:r>
        </w:del>
      </w:ins>
      <w:ins w:id="54" w:author="ERCOT" w:date="2023-03-27T10:57:00Z">
        <w:del w:id="55" w:author="Calpine 052223" w:date="2023-05-22T11:03:00Z">
          <w:r w:rsidRPr="00DF6D6B">
            <w:delText xml:space="preserve"> a</w:delText>
          </w:r>
        </w:del>
      </w:ins>
      <w:ins w:id="56" w:author="Calpine 052223" w:date="2023-05-22T11:03:00Z">
        <w:del w:id="57" w:author="ERCOT 061223" w:date="2023-05-30T12:08:00Z">
          <w:r w:rsidRPr="00DF6D6B" w:rsidDel="00A3012A">
            <w:delText>A</w:delText>
          </w:r>
        </w:del>
      </w:ins>
      <w:ins w:id="58" w:author="ERCOT 061223" w:date="2023-05-30T12:08:00Z">
        <w:r w:rsidR="00A3012A">
          <w:t>a</w:t>
        </w:r>
      </w:ins>
      <w:ins w:id="59" w:author="ERCOT" w:date="2023-03-27T10:57:00Z">
        <w:r w:rsidRPr="00DF6D6B">
          <w:t>n intrastate natural gas pipeline that is not</w:t>
        </w:r>
      </w:ins>
      <w:ins w:id="60" w:author="ERCOT 061223" w:date="2023-06-12T11:31:00Z">
        <w:r w:rsidR="00E66414">
          <w:t xml:space="preserve"> operated by</w:t>
        </w:r>
      </w:ins>
      <w:ins w:id="61" w:author="ERCOT 050923" w:date="2023-05-09T15:26:00Z">
        <w:del w:id="62" w:author="PRS 051023" w:date="2023-05-10T12:50:00Z">
          <w:r w:rsidRPr="00DF6D6B">
            <w:delText xml:space="preserve"> operated by</w:delText>
          </w:r>
        </w:del>
      </w:ins>
      <w:ins w:id="63" w:author="ERCOT" w:date="2023-03-27T10:57:00Z">
        <w:r w:rsidRPr="00DF6D6B">
          <w:t xml:space="preserve"> a “gas utility” under Title 3 of the Texas Utilities Code</w:t>
        </w:r>
      </w:ins>
      <w:ins w:id="64" w:author="Calpine 052223" w:date="2023-05-22T11:05:00Z">
        <w:del w:id="65" w:author="ERCOT 061223" w:date="2023-05-30T12:09:00Z">
          <w:r w:rsidRPr="00DF6D6B" w:rsidDel="00A3012A">
            <w:delText>;</w:delText>
          </w:r>
        </w:del>
      </w:ins>
      <w:ins w:id="66" w:author="ERCOT" w:date="2023-03-27T10:57:00Z">
        <w:del w:id="67" w:author="Calpine 052223" w:date="2023-05-22T11:05:00Z">
          <w:r w:rsidRPr="00DF6D6B">
            <w:delText>,</w:delText>
          </w:r>
        </w:del>
      </w:ins>
      <w:ins w:id="68" w:author="ERCOT 061223" w:date="2023-05-30T12:09:00Z">
        <w:r w:rsidR="00A3012A">
          <w:t>,</w:t>
        </w:r>
      </w:ins>
      <w:ins w:id="69" w:author="ERCOT" w:date="2023-03-27T10:57:00Z">
        <w:r w:rsidRPr="00DF6D6B">
          <w:t xml:space="preserve"> or</w:t>
        </w:r>
      </w:ins>
      <w:ins w:id="70" w:author="ERCOT 061223" w:date="2023-05-30T12:09:00Z">
        <w:r w:rsidR="00A3012A">
          <w:t xml:space="preserve"> </w:t>
        </w:r>
      </w:ins>
      <w:ins w:id="71" w:author="ERCOT" w:date="2023-03-27T10:57:00Z">
        <w:del w:id="72" w:author="ERCOT 061223" w:date="2023-05-30T12:09:00Z">
          <w:r w:rsidRPr="00DF6D6B" w:rsidDel="00A3012A">
            <w:delText xml:space="preserve"> </w:delText>
          </w:r>
        </w:del>
      </w:ins>
    </w:p>
    <w:p w14:paraId="46E76560" w14:textId="6D3612AE" w:rsidR="00DF6D6B" w:rsidRPr="00DF6D6B" w:rsidDel="00A3012A" w:rsidRDefault="00DF6D6B" w:rsidP="00DF6D6B">
      <w:pPr>
        <w:spacing w:after="240"/>
        <w:ind w:left="1440" w:hanging="720"/>
        <w:rPr>
          <w:ins w:id="73" w:author="Calpine 052223" w:date="2023-05-22T11:05:00Z"/>
          <w:del w:id="74" w:author="ERCOT 061223" w:date="2023-05-30T12:11:00Z"/>
        </w:rPr>
      </w:pPr>
      <w:ins w:id="75" w:author="Calpine 052223" w:date="2023-05-22T11:05:00Z">
        <w:del w:id="76" w:author="ERCOT 061223" w:date="2023-05-30T12:09:00Z">
          <w:r w:rsidRPr="00DF6D6B" w:rsidDel="00A3012A">
            <w:delText>(c)</w:delText>
          </w:r>
          <w:r w:rsidRPr="00DF6D6B" w:rsidDel="00A3012A">
            <w:tab/>
          </w:r>
        </w:del>
      </w:ins>
      <w:ins w:id="77" w:author="ERCOT" w:date="2023-03-27T10:57:00Z">
        <w:del w:id="78" w:author="Calpine 052223" w:date="2023-05-22T11:05:00Z">
          <w:r w:rsidRPr="00DF6D6B">
            <w:delText>a</w:delText>
          </w:r>
        </w:del>
      </w:ins>
      <w:ins w:id="79" w:author="Calpine 052223" w:date="2023-05-22T11:05:00Z">
        <w:del w:id="80" w:author="ERCOT 061223" w:date="2023-05-30T12:09:00Z">
          <w:r w:rsidRPr="00DF6D6B" w:rsidDel="00A3012A">
            <w:delText>A</w:delText>
          </w:r>
        </w:del>
      </w:ins>
      <w:ins w:id="81" w:author="ERCOT 061223" w:date="2023-05-30T12:09:00Z">
        <w:r w:rsidR="00A3012A">
          <w:t>a</w:t>
        </w:r>
      </w:ins>
      <w:ins w:id="82" w:author="ERCOT" w:date="2023-03-27T10:57:00Z">
        <w:r w:rsidRPr="00DF6D6B">
          <w:t xml:space="preserve">n intrastate pipeline that is </w:t>
        </w:r>
      </w:ins>
      <w:ins w:id="83" w:author="PRS 051023" w:date="2023-05-10T12:50:00Z">
        <w:r w:rsidRPr="00DF6D6B">
          <w:t xml:space="preserve">owned or </w:t>
        </w:r>
      </w:ins>
      <w:ins w:id="84" w:author="ERCOT 050923" w:date="2023-05-09T15:26:00Z">
        <w:r w:rsidRPr="00DF6D6B">
          <w:t xml:space="preserve">operated by </w:t>
        </w:r>
      </w:ins>
      <w:ins w:id="85" w:author="ERCOT" w:date="2023-03-27T10:57:00Z">
        <w:r w:rsidRPr="00DF6D6B">
          <w:t>a “gas utility” under Title 3 of the Texas Utilities Code that</w:t>
        </w:r>
      </w:ins>
      <w:ins w:id="86" w:author="ERCOT 061223" w:date="2023-05-30T12:11:00Z">
        <w:r w:rsidR="00A3012A" w:rsidRPr="00A3012A">
          <w:t xml:space="preserve"> </w:t>
        </w:r>
        <w:r w:rsidR="00A3012A" w:rsidRPr="000F2229">
          <w:t xml:space="preserve">has certified to the Generation Entity that it does not have any contracts </w:t>
        </w:r>
      </w:ins>
      <w:ins w:id="87" w:author="ERCOT 061223" w:date="2023-06-12T11:31:00Z">
        <w:r w:rsidR="00E66414">
          <w:t xml:space="preserve">for firm service on such pipeline </w:t>
        </w:r>
      </w:ins>
      <w:ins w:id="88" w:author="ERCOT 061223" w:date="2023-05-30T12:11:00Z">
        <w:r w:rsidR="00A3012A" w:rsidRPr="000F2229">
          <w:t>with human needs customers or local distribution systems that serve human needs customers</w:t>
        </w:r>
      </w:ins>
      <w:ins w:id="89" w:author="Calpine 052223" w:date="2023-05-22T11:05:00Z">
        <w:del w:id="90" w:author="ERCOT 061223" w:date="2023-05-30T12:11:00Z">
          <w:r w:rsidRPr="00DF6D6B" w:rsidDel="00A3012A">
            <w:delText>:</w:delText>
          </w:r>
        </w:del>
      </w:ins>
      <w:ins w:id="91" w:author="ERCOT" w:date="2023-03-27T10:57:00Z">
        <w:del w:id="92" w:author="ERCOT 061223" w:date="2023-05-30T12:11:00Z">
          <w:r w:rsidRPr="00DF6D6B" w:rsidDel="00A3012A">
            <w:delText xml:space="preserve"> </w:delText>
          </w:r>
        </w:del>
      </w:ins>
    </w:p>
    <w:p w14:paraId="3628EB18" w14:textId="468AD218" w:rsidR="00DF6D6B" w:rsidRPr="00DF6D6B" w:rsidDel="00A3012A" w:rsidRDefault="00DF6D6B" w:rsidP="00A3012A">
      <w:pPr>
        <w:spacing w:after="240"/>
        <w:ind w:left="1440" w:hanging="720"/>
        <w:rPr>
          <w:ins w:id="93" w:author="Calpine 052223" w:date="2023-05-22T11:06:00Z"/>
          <w:del w:id="94" w:author="ERCOT 061223" w:date="2023-05-30T12:11:00Z"/>
        </w:rPr>
      </w:pPr>
      <w:ins w:id="95" w:author="Calpine 052223" w:date="2023-05-22T11:05:00Z">
        <w:del w:id="96" w:author="ERCOT 061223" w:date="2023-05-30T12:11:00Z">
          <w:r w:rsidRPr="00DF6D6B" w:rsidDel="00A3012A">
            <w:delText>(i)</w:delText>
          </w:r>
          <w:r w:rsidRPr="00DF6D6B" w:rsidDel="00A3012A">
            <w:tab/>
          </w:r>
        </w:del>
      </w:ins>
      <w:ins w:id="97" w:author="PRS 051023" w:date="2023-05-10T12:50:00Z">
        <w:del w:id="98" w:author="Calpine 052223" w:date="2023-05-22T11:05:00Z">
          <w:r w:rsidRPr="00DF6D6B">
            <w:delText>p</w:delText>
          </w:r>
        </w:del>
      </w:ins>
      <w:ins w:id="99" w:author="Calpine 052223" w:date="2023-05-22T11:05:00Z">
        <w:del w:id="100" w:author="ERCOT 061223" w:date="2023-05-30T12:11:00Z">
          <w:r w:rsidRPr="00DF6D6B" w:rsidDel="00A3012A">
            <w:delText>P</w:delText>
          </w:r>
        </w:del>
      </w:ins>
      <w:ins w:id="101" w:author="PRS 051023" w:date="2023-05-10T12:50:00Z">
        <w:del w:id="102" w:author="ERCOT 061223" w:date="2023-05-30T12:11:00Z">
          <w:r w:rsidRPr="00DF6D6B" w:rsidDel="00A3012A">
            <w:delText>rovides only transmission service, in accordance with its gas utility tariff</w:delText>
          </w:r>
        </w:del>
      </w:ins>
      <w:ins w:id="103" w:author="Calpine 052223" w:date="2023-05-22T11:05:00Z">
        <w:del w:id="104" w:author="ERCOT 061223" w:date="2023-05-30T12:11:00Z">
          <w:r w:rsidRPr="00DF6D6B" w:rsidDel="00A3012A">
            <w:delText>;</w:delText>
          </w:r>
        </w:del>
      </w:ins>
      <w:ins w:id="105" w:author="PRS 051023" w:date="2023-05-10T12:50:00Z">
        <w:del w:id="106" w:author="Calpine 052223" w:date="2023-05-22T11:05:00Z">
          <w:r w:rsidRPr="00DF6D6B">
            <w:delText>, and</w:delText>
          </w:r>
        </w:del>
        <w:del w:id="107" w:author="ERCOT 061223" w:date="2023-05-30T12:11:00Z">
          <w:r w:rsidRPr="00DF6D6B" w:rsidDel="00A3012A">
            <w:delText xml:space="preserve"> </w:delText>
          </w:r>
        </w:del>
      </w:ins>
    </w:p>
    <w:p w14:paraId="5ACFBBAD" w14:textId="3D093FAE" w:rsidR="00DF6D6B" w:rsidRPr="00DF6D6B" w:rsidRDefault="00DF6D6B" w:rsidP="00A3012A">
      <w:pPr>
        <w:spacing w:after="240"/>
        <w:ind w:left="1440" w:hanging="720"/>
        <w:rPr>
          <w:ins w:id="108" w:author="Calpine 052223" w:date="2023-05-22T11:08:00Z"/>
        </w:rPr>
      </w:pPr>
      <w:ins w:id="109" w:author="Calpine 052223" w:date="2023-05-22T11:06:00Z">
        <w:del w:id="110" w:author="ERCOT 061223" w:date="2023-05-30T12:11:00Z">
          <w:r w:rsidRPr="00DF6D6B" w:rsidDel="00A3012A">
            <w:delText>(ii)</w:delText>
          </w:r>
          <w:r w:rsidRPr="00DF6D6B" w:rsidDel="00A3012A">
            <w:tab/>
          </w:r>
        </w:del>
      </w:ins>
      <w:ins w:id="111" w:author="PRS 051023" w:date="2023-05-10T12:50:00Z">
        <w:del w:id="112" w:author="Calpine 052223" w:date="2023-05-22T11:06:00Z">
          <w:r w:rsidRPr="00DF6D6B">
            <w:delText>has certified</w:delText>
          </w:r>
        </w:del>
      </w:ins>
      <w:ins w:id="113" w:author="Calpine 052223" w:date="2023-05-22T11:06:00Z">
        <w:del w:id="114" w:author="ERCOT 061223" w:date="2023-05-30T12:12:00Z">
          <w:r w:rsidRPr="00DF6D6B" w:rsidDel="00A3012A">
            <w:delText>Certifies</w:delText>
          </w:r>
        </w:del>
      </w:ins>
      <w:ins w:id="115" w:author="PRS 051023" w:date="2023-05-10T12:50:00Z">
        <w:del w:id="116" w:author="ERCOT 061223" w:date="2023-05-30T12:12:00Z">
          <w:r w:rsidRPr="00DF6D6B" w:rsidDel="00A3012A">
            <w:delText xml:space="preserve"> to the Generation Entity that </w:delText>
          </w:r>
        </w:del>
      </w:ins>
      <w:ins w:id="117" w:author="Calpine 052223" w:date="2023-05-22T11:06:00Z">
        <w:del w:id="118" w:author="ERCOT 061223" w:date="2023-05-30T12:12:00Z">
          <w:r w:rsidRPr="00DF6D6B" w:rsidDel="00A3012A">
            <w:delText xml:space="preserve">if it reduces firm deliveries to customers pursuant to 16 </w:delText>
          </w:r>
          <w:r w:rsidRPr="00DF6D6B" w:rsidDel="00A3012A">
            <w:rPr>
              <w:smallCaps/>
            </w:rPr>
            <w:delText>Tex. Admin. Code</w:delText>
          </w:r>
          <w:r w:rsidRPr="00DF6D6B" w:rsidDel="00A3012A">
            <w:delText xml:space="preserve"> 7.455(a)(3), Curtailment Standards, it will have sufficient operational capacity, including sufficient pipeline pressure, to provide Firm Service for the volume of gas required by the Generation Resource’s Firm Transportation Agreement </w:delText>
          </w:r>
        </w:del>
      </w:ins>
      <w:ins w:id="119" w:author="PRS 051023" w:date="2023-05-10T12:50:00Z">
        <w:del w:id="120" w:author="Calpine 052223" w:date="2023-05-22T11:07:00Z">
          <w:r w:rsidRPr="00DF6D6B">
            <w:delText xml:space="preserve">sufficient capacity is available </w:delText>
          </w:r>
        </w:del>
        <w:del w:id="121" w:author="ERCOT 061223" w:date="2023-05-30T12:12:00Z">
          <w:r w:rsidRPr="00DF6D6B" w:rsidDel="00A3012A">
            <w:delText>on the transportation path between the storage facility and a Generation Resource to provide continuous service in the event of a curtai</w:delText>
          </w:r>
        </w:del>
        <w:del w:id="122" w:author="ERCOT 061223" w:date="2023-05-30T12:13:00Z">
          <w:r w:rsidRPr="00DF6D6B" w:rsidDel="00A3012A">
            <w:delText>lment</w:delText>
          </w:r>
        </w:del>
      </w:ins>
      <w:ins w:id="123" w:author="ERCOT" w:date="2023-03-27T10:57:00Z">
        <w:del w:id="124" w:author="PRS 051023" w:date="2023-05-10T12:50:00Z">
          <w:r w:rsidRPr="00DF6D6B">
            <w:delText xml:space="preserve">has certified to the Generation Entity that it does not have any contracts </w:delText>
          </w:r>
        </w:del>
      </w:ins>
      <w:ins w:id="125" w:author="ERCOT 050923" w:date="2023-05-09T15:26:00Z">
        <w:del w:id="126" w:author="PRS 051023" w:date="2023-05-10T12:50:00Z">
          <w:r w:rsidRPr="00DF6D6B">
            <w:delText xml:space="preserve">for firm service on such pipeline </w:delText>
          </w:r>
        </w:del>
      </w:ins>
      <w:ins w:id="127" w:author="ERCOT" w:date="2023-03-27T10:57:00Z">
        <w:del w:id="128" w:author="PRS 051023" w:date="2023-05-10T12:50:00Z">
          <w:r w:rsidRPr="00DF6D6B">
            <w:delText>with human needs customers or local distribution systems that serve human needs customers</w:delText>
          </w:r>
        </w:del>
        <w:r w:rsidRPr="00DF6D6B">
          <w:t xml:space="preserve">; and </w:t>
        </w:r>
      </w:ins>
    </w:p>
    <w:p w14:paraId="6E5FD262" w14:textId="504F0383" w:rsidR="00DF6D6B" w:rsidRPr="00DF6D6B" w:rsidDel="00A3012A" w:rsidRDefault="00DF6D6B" w:rsidP="00203697">
      <w:pPr>
        <w:spacing w:after="240"/>
        <w:ind w:left="2160" w:hanging="720"/>
        <w:rPr>
          <w:ins w:id="129" w:author="ERCOT" w:date="2023-03-27T10:57:00Z"/>
          <w:del w:id="130" w:author="ERCOT 061223" w:date="2023-05-30T12:13:00Z"/>
        </w:rPr>
      </w:pPr>
      <w:ins w:id="131" w:author="Calpine 052223" w:date="2023-05-22T11:08:00Z">
        <w:del w:id="132" w:author="ERCOT 061223" w:date="2023-05-30T12:13:00Z">
          <w:r w:rsidRPr="00DF6D6B" w:rsidDel="00A3012A">
            <w:delText>(iii)</w:delText>
          </w:r>
          <w:r w:rsidRPr="00DF6D6B" w:rsidDel="00A3012A">
            <w:tab/>
            <w:delText xml:space="preserve">Has not curtailed deliveries of gas, pursuant to 16 </w:delText>
          </w:r>
        </w:del>
      </w:ins>
      <w:ins w:id="133" w:author="Calpine 052223" w:date="2023-05-22T11:50:00Z">
        <w:del w:id="134" w:author="ERCOT 061223" w:date="2023-05-30T12:13:00Z">
          <w:r w:rsidRPr="00DF6D6B" w:rsidDel="00A3012A">
            <w:rPr>
              <w:smallCaps/>
            </w:rPr>
            <w:delText>Tex. Admin. Code</w:delText>
          </w:r>
        </w:del>
      </w:ins>
      <w:ins w:id="135" w:author="Calpine 052223" w:date="2023-05-22T11:08:00Z">
        <w:del w:id="136" w:author="ERCOT 061223" w:date="2023-05-30T12:13:00Z">
          <w:r w:rsidRPr="00DF6D6B" w:rsidDel="00A3012A">
            <w:delText xml:space="preserve"> 7.455 or any applicable predecessor rule or order, to a Generation Resource that was subject to a firm transportation agreement during a curtailment event that occurred at any time since January 1, 2021</w:delText>
          </w:r>
        </w:del>
      </w:ins>
    </w:p>
    <w:bookmarkEnd w:id="31"/>
    <w:p w14:paraId="6D16E113" w14:textId="40FDCA8C" w:rsidR="00DF6D6B" w:rsidRPr="00DF6D6B" w:rsidDel="00A3012A" w:rsidRDefault="00DF6D6B" w:rsidP="00203697">
      <w:pPr>
        <w:spacing w:after="240"/>
        <w:ind w:left="2160" w:hanging="720"/>
        <w:rPr>
          <w:ins w:id="137" w:author="ERCOT" w:date="2023-03-27T10:57:00Z"/>
          <w:del w:id="138" w:author="ERCOT 061223" w:date="2023-05-30T12:13:00Z"/>
        </w:rPr>
      </w:pPr>
      <w:ins w:id="139" w:author="ERCOT" w:date="2023-03-27T10:57:00Z">
        <w:del w:id="140" w:author="Calpine 052223" w:date="2023-05-22T11:49:00Z">
          <w:r w:rsidRPr="00DF6D6B">
            <w:delText>(b)</w:delText>
          </w:r>
          <w:r w:rsidRPr="00DF6D6B">
            <w:tab/>
            <w:delText xml:space="preserve">A critical natural gas facility, as defined in subsection (c)(2) of </w:delText>
          </w:r>
          <w:r w:rsidRPr="00DF6D6B">
            <w:rPr>
              <w:rPrChange w:id="141" w:author="Unknown" w:date="2023-05-22T11:49:00Z">
                <w:rPr>
                  <w:color w:val="000000"/>
                </w:rPr>
              </w:rPrChange>
            </w:rPr>
            <w:delText>P.U.C. S</w:delText>
          </w:r>
          <w:r w:rsidRPr="00F63982">
            <w:rPr>
              <w:smallCaps/>
              <w:rPrChange w:id="142" w:author="Unknown" w:date="2023-05-22T11:49:00Z">
                <w:rPr>
                  <w:color w:val="000000"/>
                  <w:sz w:val="20"/>
                </w:rPr>
              </w:rPrChange>
            </w:rPr>
            <w:delText>UBST</w:delText>
          </w:r>
          <w:r w:rsidRPr="00DF6D6B">
            <w:rPr>
              <w:rPrChange w:id="143" w:author="Unknown" w:date="2023-05-22T11:49:00Z">
                <w:rPr>
                  <w:color w:val="000000"/>
                </w:rPr>
              </w:rPrChange>
            </w:rPr>
            <w:delText>. R.</w:delText>
          </w:r>
          <w:r w:rsidRPr="00DF6D6B">
            <w:delText xml:space="preserve"> 25.52, Reliability and Continuity of Service</w:delText>
          </w:r>
        </w:del>
        <w:del w:id="144" w:author="ERCOT 061223" w:date="2023-05-30T12:13:00Z">
          <w:r w:rsidRPr="00DF6D6B" w:rsidDel="00A3012A">
            <w:delText>.</w:delText>
          </w:r>
        </w:del>
      </w:ins>
    </w:p>
    <w:p w14:paraId="2A8C517D" w14:textId="43024A7E" w:rsidR="00A3012A" w:rsidRDefault="00A3012A" w:rsidP="00A3012A">
      <w:pPr>
        <w:spacing w:after="240"/>
        <w:ind w:left="1440" w:hanging="720"/>
        <w:rPr>
          <w:ins w:id="145" w:author="ERCOT 061223" w:date="2023-05-30T12:13:00Z"/>
        </w:rPr>
      </w:pPr>
      <w:ins w:id="146" w:author="ERCOT 061223" w:date="2023-05-30T12:13:00Z">
        <w:r w:rsidRPr="00B167B8">
          <w:t>(</w:t>
        </w:r>
      </w:ins>
      <w:ins w:id="147" w:author="Calpine 061323" w:date="2023-06-12T15:40:00Z">
        <w:r w:rsidR="007028DA" w:rsidRPr="00B167B8">
          <w:t>c</w:t>
        </w:r>
      </w:ins>
      <w:ins w:id="148" w:author="ERCOT 061223" w:date="2023-05-30T12:13:00Z">
        <w:del w:id="149" w:author="Calpine 061323" w:date="2023-06-12T15:40:00Z">
          <w:r w:rsidRPr="00B167B8" w:rsidDel="007028DA">
            <w:delText>b</w:delText>
          </w:r>
        </w:del>
        <w:r w:rsidRPr="000F2229">
          <w:t>)</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ins>
    </w:p>
    <w:p w14:paraId="21C59043" w14:textId="7BF8635A" w:rsidR="00DF6D6B" w:rsidRPr="00DF6D6B" w:rsidRDefault="00DF6D6B" w:rsidP="00DF6D6B">
      <w:pPr>
        <w:rPr>
          <w:ins w:id="150" w:author="ERCOT" w:date="2023-03-27T10:57:00Z"/>
        </w:rPr>
      </w:pPr>
      <w:ins w:id="151" w:author="ERCOT" w:date="2023-03-27T10:57:00Z">
        <w:r w:rsidRPr="00DF6D6B">
          <w:rPr>
            <w:bCs/>
          </w:rPr>
          <w:t xml:space="preserve">A pipeline operated by an Entity that participates in ERCOT’s Load Resource program, Emergency Response Service (ERS) program, or any Demand response programs </w:t>
        </w:r>
      </w:ins>
      <w:ins w:id="152" w:author="TAC 052323" w:date="2023-05-24T09:59:00Z">
        <w:r w:rsidRPr="00DF6D6B">
          <w:rPr>
            <w:bCs/>
          </w:rPr>
          <w:t xml:space="preserve">with respect to any equipment that supports that pipeline </w:t>
        </w:r>
      </w:ins>
      <w:ins w:id="153" w:author="ERCOT" w:date="2023-03-27T10:57:00Z">
        <w:r w:rsidRPr="00DF6D6B">
          <w:rPr>
            <w:bCs/>
          </w:rPr>
          <w:t>will not be eligible to be an FFSS Qualifying Pipeline.</w:t>
        </w:r>
      </w:ins>
    </w:p>
    <w:p w14:paraId="333C25A5" w14:textId="77777777" w:rsidR="00DF6D6B" w:rsidRPr="00DF6D6B" w:rsidRDefault="00DF6D6B" w:rsidP="00DF6D6B">
      <w:pPr>
        <w:spacing w:before="240" w:after="240"/>
        <w:rPr>
          <w:ins w:id="154" w:author="ERCOT" w:date="2023-03-22T08:23:00Z"/>
        </w:rPr>
      </w:pPr>
      <w:ins w:id="155" w:author="ERCOT" w:date="2023-03-22T08:23:00Z">
        <w:r w:rsidRPr="00DF6D6B">
          <w:rPr>
            <w:b/>
          </w:rPr>
          <w:t>Firm Gas Storage Agreement</w:t>
        </w:r>
        <w:r w:rsidRPr="00DF6D6B">
          <w:t xml:space="preserve"> </w:t>
        </w:r>
      </w:ins>
    </w:p>
    <w:p w14:paraId="257CF379" w14:textId="77777777" w:rsidR="00DF6D6B" w:rsidRPr="00DF6D6B" w:rsidRDefault="00DF6D6B" w:rsidP="00DF6D6B">
      <w:pPr>
        <w:spacing w:after="240"/>
        <w:rPr>
          <w:ins w:id="156" w:author="ERCOT" w:date="2023-03-22T08:49:00Z"/>
        </w:rPr>
      </w:pPr>
      <w:ins w:id="157" w:author="ERCOT" w:date="2023-03-22T08:23:00Z">
        <w:r w:rsidRPr="00DF6D6B">
          <w:t>An executed and enforceable contract (together with any associated statement of operating conditions) for Firm Service at a natural gas storage facility that</w:t>
        </w:r>
      </w:ins>
      <w:ins w:id="158" w:author="ERCOT" w:date="2023-03-22T08:49:00Z">
        <w:r w:rsidRPr="00DF6D6B">
          <w:t>:</w:t>
        </w:r>
      </w:ins>
    </w:p>
    <w:p w14:paraId="45953C34" w14:textId="77777777" w:rsidR="00DF6D6B" w:rsidRPr="00DF6D6B" w:rsidRDefault="00DF6D6B" w:rsidP="00DF6D6B">
      <w:pPr>
        <w:spacing w:after="240"/>
        <w:ind w:left="1440" w:hanging="720"/>
        <w:rPr>
          <w:ins w:id="159" w:author="ERCOT" w:date="2023-03-22T08:49:00Z"/>
        </w:rPr>
      </w:pPr>
      <w:ins w:id="160" w:author="ERCOT" w:date="2023-03-22T08:23:00Z">
        <w:r w:rsidRPr="00DF6D6B">
          <w:t>(</w:t>
        </w:r>
      </w:ins>
      <w:ins w:id="161" w:author="ERCOT" w:date="2023-03-22T08:49:00Z">
        <w:r w:rsidRPr="00DF6D6B">
          <w:t>a</w:t>
        </w:r>
      </w:ins>
      <w:ins w:id="162" w:author="ERCOT" w:date="2023-03-22T08:23:00Z">
        <w:r w:rsidRPr="00DF6D6B">
          <w:t>)</w:t>
        </w:r>
      </w:ins>
      <w:ins w:id="163" w:author="ERCOT" w:date="2023-03-22T08:49:00Z">
        <w:r w:rsidRPr="00DF6D6B">
          <w:tab/>
          <w:t>C</w:t>
        </w:r>
      </w:ins>
      <w:ins w:id="164" w:author="ERCOT" w:date="2023-03-22T08:23:00Z">
        <w:r w:rsidRPr="00DF6D6B">
          <w:t>ontains a Qualifying Force Majeure Provision</w:t>
        </w:r>
      </w:ins>
      <w:ins w:id="165" w:author="ERCOT" w:date="2023-03-22T08:49:00Z">
        <w:r w:rsidRPr="00DF6D6B">
          <w:t>;</w:t>
        </w:r>
      </w:ins>
      <w:ins w:id="166" w:author="ERCOT" w:date="2023-03-22T08:23:00Z">
        <w:r w:rsidRPr="00DF6D6B">
          <w:t xml:space="preserve"> </w:t>
        </w:r>
      </w:ins>
    </w:p>
    <w:p w14:paraId="0933692A" w14:textId="77777777" w:rsidR="00DF6D6B" w:rsidRPr="00DF6D6B" w:rsidRDefault="00DF6D6B" w:rsidP="00DF6D6B">
      <w:pPr>
        <w:spacing w:after="240"/>
        <w:ind w:left="1440" w:hanging="720"/>
        <w:rPr>
          <w:ins w:id="167" w:author="ERCOT" w:date="2023-03-22T08:49:00Z"/>
        </w:rPr>
      </w:pPr>
      <w:bookmarkStart w:id="168" w:name="_Hlk134636092"/>
      <w:ins w:id="169" w:author="ERCOT" w:date="2023-03-22T08:23:00Z">
        <w:r w:rsidRPr="00DF6D6B">
          <w:t>(</w:t>
        </w:r>
      </w:ins>
      <w:ins w:id="170" w:author="ERCOT" w:date="2023-03-22T08:49:00Z">
        <w:r w:rsidRPr="00DF6D6B">
          <w:t>b</w:t>
        </w:r>
      </w:ins>
      <w:ins w:id="171" w:author="ERCOT" w:date="2023-03-22T08:23:00Z">
        <w:r w:rsidRPr="00DF6D6B">
          <w:t>)</w:t>
        </w:r>
      </w:ins>
      <w:ins w:id="172" w:author="ERCOT" w:date="2023-03-22T08:49:00Z">
        <w:r w:rsidRPr="00DF6D6B">
          <w:tab/>
          <w:t>P</w:t>
        </w:r>
      </w:ins>
      <w:ins w:id="173" w:author="ERCOT" w:date="2023-03-22T08:23:00Z">
        <w:r w:rsidRPr="00DF6D6B">
          <w:t>rovides the right to monitor daily balances of storage capacity</w:t>
        </w:r>
      </w:ins>
      <w:ins w:id="174" w:author="ERCOT" w:date="2023-03-22T08:49:00Z">
        <w:r w:rsidRPr="00DF6D6B">
          <w:t>;</w:t>
        </w:r>
      </w:ins>
      <w:ins w:id="175" w:author="ERCOT" w:date="2023-03-22T08:23:00Z">
        <w:r w:rsidRPr="00DF6D6B">
          <w:t xml:space="preserve"> and </w:t>
        </w:r>
      </w:ins>
    </w:p>
    <w:p w14:paraId="145634AC" w14:textId="77777777" w:rsidR="00DF6D6B" w:rsidRPr="00DF6D6B" w:rsidRDefault="00DF6D6B" w:rsidP="00DF6D6B">
      <w:pPr>
        <w:spacing w:after="240"/>
        <w:ind w:left="1440" w:hanging="720"/>
        <w:rPr>
          <w:ins w:id="176" w:author="ERCOT" w:date="2023-03-22T08:23:00Z"/>
        </w:rPr>
      </w:pPr>
      <w:ins w:id="177" w:author="ERCOT" w:date="2023-03-22T08:49:00Z">
        <w:r w:rsidRPr="00DF6D6B">
          <w:t>(c)</w:t>
        </w:r>
        <w:r w:rsidRPr="00DF6D6B">
          <w:tab/>
          <w:t>R</w:t>
        </w:r>
      </w:ins>
      <w:ins w:id="178" w:author="ERCOT" w:date="2023-03-22T08:23:00Z">
        <w:r w:rsidRPr="00DF6D6B">
          <w:t>equires the storage provider to make available a detailed accounting indicating a reasonable estimate ‎of daily and month-to-date receipts and deliveries of natural gas.</w:t>
        </w:r>
      </w:ins>
    </w:p>
    <w:bookmarkEnd w:id="168"/>
    <w:p w14:paraId="4A2F57BE" w14:textId="77777777" w:rsidR="00DF6D6B" w:rsidRPr="00DF6D6B" w:rsidRDefault="00DF6D6B" w:rsidP="00DF6D6B">
      <w:pPr>
        <w:spacing w:before="240" w:after="240"/>
        <w:rPr>
          <w:ins w:id="179" w:author="ERCOT" w:date="2023-03-22T08:23:00Z"/>
          <w:b/>
        </w:rPr>
      </w:pPr>
      <w:ins w:id="180" w:author="ERCOT" w:date="2023-03-22T08:23:00Z">
        <w:r w:rsidRPr="00DF6D6B">
          <w:rPr>
            <w:b/>
          </w:rPr>
          <w:t>Firm Service</w:t>
        </w:r>
      </w:ins>
    </w:p>
    <w:p w14:paraId="1545E2C7" w14:textId="77777777" w:rsidR="00DF6D6B" w:rsidRPr="00DF6D6B" w:rsidRDefault="00DF6D6B" w:rsidP="00DF6D6B">
      <w:pPr>
        <w:spacing w:after="240"/>
        <w:rPr>
          <w:ins w:id="181" w:author="ERCOT" w:date="2023-03-22T08:23:00Z"/>
        </w:rPr>
      </w:pPr>
      <w:ins w:id="182" w:author="ERCOT" w:date="2023-03-22T08:23:00Z">
        <w:r w:rsidRPr="00DF6D6B">
          <w:t xml:space="preserve">Natural gas transportation or storage service that is: </w:t>
        </w:r>
      </w:ins>
    </w:p>
    <w:p w14:paraId="35199C19" w14:textId="77777777" w:rsidR="00DF6D6B" w:rsidRPr="00DF6D6B" w:rsidRDefault="00DF6D6B" w:rsidP="00DF6D6B">
      <w:pPr>
        <w:spacing w:after="240"/>
        <w:ind w:left="1440" w:hanging="720"/>
        <w:rPr>
          <w:ins w:id="183" w:author="ERCOT" w:date="2023-03-22T08:23:00Z"/>
        </w:rPr>
      </w:pPr>
      <w:ins w:id="184" w:author="ERCOT" w:date="2023-03-22T08:48:00Z">
        <w:r w:rsidRPr="00DF6D6B">
          <w:t>(a)</w:t>
        </w:r>
        <w:r w:rsidRPr="00DF6D6B">
          <w:tab/>
          <w:t>D</w:t>
        </w:r>
      </w:ins>
      <w:ins w:id="185" w:author="ERCOT" w:date="2023-03-22T08:23:00Z">
        <w:r w:rsidRPr="00DF6D6B">
          <w:t xml:space="preserve">escribed as firm under a contract, tariff, or statement of operating conditions; </w:t>
        </w:r>
      </w:ins>
    </w:p>
    <w:p w14:paraId="32864094" w14:textId="77777777" w:rsidR="00DF6D6B" w:rsidRPr="00DF6D6B" w:rsidRDefault="00DF6D6B" w:rsidP="00DF6D6B">
      <w:pPr>
        <w:spacing w:after="240"/>
        <w:ind w:left="1440" w:hanging="720"/>
        <w:rPr>
          <w:ins w:id="186" w:author="ERCOT" w:date="2023-03-22T08:23:00Z"/>
        </w:rPr>
      </w:pPr>
      <w:ins w:id="187" w:author="ERCOT" w:date="2023-03-22T08:48:00Z">
        <w:r w:rsidRPr="00DF6D6B">
          <w:t>(b)</w:t>
        </w:r>
        <w:r w:rsidRPr="00DF6D6B">
          <w:tab/>
          <w:t>T</w:t>
        </w:r>
      </w:ins>
      <w:ins w:id="188" w:author="ERCOT" w:date="2023-03-22T08:23:00Z">
        <w:r w:rsidRPr="00DF6D6B">
          <w:t xml:space="preserve">he highest priority of service available; and </w:t>
        </w:r>
      </w:ins>
    </w:p>
    <w:p w14:paraId="63682AE8" w14:textId="77777777" w:rsidR="00DF6D6B" w:rsidRPr="00DF6D6B" w:rsidRDefault="00DF6D6B" w:rsidP="00DF6D6B">
      <w:pPr>
        <w:spacing w:after="240"/>
        <w:ind w:left="1440" w:hanging="720"/>
        <w:rPr>
          <w:ins w:id="189" w:author="ERCOT" w:date="2023-03-22T08:23:00Z"/>
        </w:rPr>
      </w:pPr>
      <w:ins w:id="190" w:author="ERCOT" w:date="2023-03-22T08:48:00Z">
        <w:r w:rsidRPr="00DF6D6B">
          <w:t>(c)</w:t>
        </w:r>
        <w:r w:rsidRPr="00DF6D6B">
          <w:tab/>
          <w:t>A</w:t>
        </w:r>
      </w:ins>
      <w:ins w:id="191" w:author="ERCOT" w:date="2023-03-22T08:23:00Z">
        <w:r w:rsidRPr="00DF6D6B">
          <w:t xml:space="preserve">vailable on demand and up to the contracted quantities.  </w:t>
        </w:r>
      </w:ins>
    </w:p>
    <w:p w14:paraId="2E42E883" w14:textId="77777777" w:rsidR="00DF6D6B" w:rsidRPr="00DF6D6B" w:rsidRDefault="00DF6D6B" w:rsidP="00DF6D6B">
      <w:pPr>
        <w:spacing w:before="240" w:after="240"/>
        <w:rPr>
          <w:ins w:id="192" w:author="ERCOT" w:date="2023-03-22T08:23:00Z"/>
        </w:rPr>
      </w:pPr>
      <w:bookmarkStart w:id="193" w:name="_Hlk137576764"/>
      <w:ins w:id="194" w:author="ERCOT" w:date="2023-03-22T08:23:00Z">
        <w:r w:rsidRPr="00DF6D6B">
          <w:rPr>
            <w:b/>
          </w:rPr>
          <w:lastRenderedPageBreak/>
          <w:t>Firm Transportation Agreement</w:t>
        </w:r>
        <w:r w:rsidRPr="00DF6D6B">
          <w:t xml:space="preserve"> </w:t>
        </w:r>
      </w:ins>
    </w:p>
    <w:p w14:paraId="4AE07DFD" w14:textId="77777777" w:rsidR="006E3A6D" w:rsidRDefault="006E3A6D" w:rsidP="006E3A6D">
      <w:pPr>
        <w:spacing w:after="240"/>
        <w:ind w:left="720" w:hanging="720"/>
        <w:rPr>
          <w:ins w:id="195" w:author="Calpine 061323" w:date="2023-06-13T21:11:00Z"/>
          <w:szCs w:val="22"/>
        </w:rPr>
        <w:pPrChange w:id="196" w:author="Calpine 061323" w:date="2023-06-13T21:12:00Z">
          <w:pPr>
            <w:spacing w:after="240"/>
          </w:pPr>
        </w:pPrChange>
      </w:pPr>
      <w:ins w:id="197" w:author="Calpine 061323" w:date="2023-06-13T21:11:00Z">
        <w:r>
          <w:t>(1)</w:t>
        </w:r>
        <w:r>
          <w:tab/>
        </w:r>
      </w:ins>
      <w:ins w:id="198" w:author="ERCOT" w:date="2023-03-27T10:55:00Z">
        <w:r w:rsidR="00DF6D6B" w:rsidRPr="00B167B8">
          <w:t xml:space="preserve">An executed and enforceable contract (together with any associated statement of operating conditions) for Firm Service on a </w:t>
        </w:r>
      </w:ins>
      <w:ins w:id="199" w:author="Calpine 061323" w:date="2023-06-13T19:12:00Z">
        <w:r w:rsidR="00246F17" w:rsidRPr="00B167B8">
          <w:rPr>
            <w:szCs w:val="22"/>
          </w:rPr>
          <w:t xml:space="preserve">pipeline that satisfies the definition of </w:t>
        </w:r>
      </w:ins>
      <w:ins w:id="200" w:author="ERCOT" w:date="2023-03-27T10:55:00Z">
        <w:r w:rsidR="00DF6D6B" w:rsidRPr="00B167B8">
          <w:t xml:space="preserve">Firm Fuel Supply Service </w:t>
        </w:r>
      </w:ins>
      <w:ins w:id="201" w:author="ERCOT" w:date="2023-03-27T10:57:00Z">
        <w:r w:rsidR="00DF6D6B" w:rsidRPr="00B167B8">
          <w:t xml:space="preserve">(FFSS) </w:t>
        </w:r>
      </w:ins>
      <w:ins w:id="202" w:author="ERCOT" w:date="2023-03-27T10:55:00Z">
        <w:r w:rsidR="00DF6D6B" w:rsidRPr="00B167B8">
          <w:t xml:space="preserve">Qualifying Pipeline </w:t>
        </w:r>
      </w:ins>
      <w:ins w:id="203" w:author="Calpine 061323" w:date="2023-06-12T14:53:00Z">
        <w:r w:rsidR="00941B75" w:rsidRPr="00B167B8">
          <w:rPr>
            <w:szCs w:val="22"/>
          </w:rPr>
          <w:t>as a result of such pipeline being</w:t>
        </w:r>
      </w:ins>
      <w:ins w:id="204" w:author="Calpine 061323" w:date="2023-06-13T21:11:00Z">
        <w:r>
          <w:rPr>
            <w:szCs w:val="22"/>
          </w:rPr>
          <w:t>:</w:t>
        </w:r>
      </w:ins>
    </w:p>
    <w:p w14:paraId="5FD3A634" w14:textId="77777777" w:rsidR="006E3A6D" w:rsidRPr="006E3A6D" w:rsidRDefault="006E3A6D" w:rsidP="006E3A6D">
      <w:pPr>
        <w:spacing w:after="240"/>
        <w:ind w:left="1440" w:hanging="720"/>
        <w:rPr>
          <w:ins w:id="205" w:author="Calpine 061323" w:date="2023-06-13T21:11:00Z"/>
        </w:rPr>
        <w:pPrChange w:id="206" w:author="Calpine 061323" w:date="2023-06-13T21:12:00Z">
          <w:pPr>
            <w:spacing w:after="240"/>
          </w:pPr>
        </w:pPrChange>
      </w:pPr>
      <w:ins w:id="207" w:author="Calpine 061323" w:date="2023-06-13T21:11:00Z">
        <w:r w:rsidRPr="006E3A6D">
          <w:t>(a)</w:t>
        </w:r>
        <w:r w:rsidRPr="006E3A6D">
          <w:tab/>
          <w:t>A</w:t>
        </w:r>
      </w:ins>
      <w:ins w:id="208" w:author="Calpine 061323" w:date="2023-06-12T16:35:00Z">
        <w:r w:rsidR="00E175D5" w:rsidRPr="006E3A6D">
          <w:t xml:space="preserve">n interstate pipeline </w:t>
        </w:r>
      </w:ins>
      <w:ins w:id="209" w:author="Calpine 061323" w:date="2023-06-12T14:53:00Z">
        <w:r w:rsidR="00941B75" w:rsidRPr="006E3A6D">
          <w:t>subject to the jurisdiction of the Federal Energy Regulatory Commission (FERC) under the Natural Gas Act (15 U.S.C. Section 717 et seq.)</w:t>
        </w:r>
      </w:ins>
      <w:ins w:id="210" w:author="Calpine 061323" w:date="2023-06-13T21:11:00Z">
        <w:r w:rsidRPr="006E3A6D">
          <w:t>;</w:t>
        </w:r>
      </w:ins>
      <w:ins w:id="211" w:author="Calpine 061323" w:date="2023-06-12T14:53:00Z">
        <w:r w:rsidR="00941B75" w:rsidRPr="006E3A6D">
          <w:t xml:space="preserve"> or </w:t>
        </w:r>
      </w:ins>
    </w:p>
    <w:p w14:paraId="1586D143" w14:textId="77777777" w:rsidR="006E3A6D" w:rsidRPr="006E3A6D" w:rsidRDefault="00941B75" w:rsidP="006E3A6D">
      <w:pPr>
        <w:spacing w:after="240"/>
        <w:ind w:left="1440" w:hanging="720"/>
        <w:rPr>
          <w:ins w:id="212" w:author="Calpine 061323" w:date="2023-06-13T21:12:00Z"/>
        </w:rPr>
        <w:pPrChange w:id="213" w:author="Calpine 061323" w:date="2023-06-13T21:12:00Z">
          <w:pPr>
            <w:spacing w:after="240"/>
          </w:pPr>
        </w:pPrChange>
      </w:pPr>
      <w:ins w:id="214" w:author="Calpine 061323" w:date="2023-06-12T14:53:00Z">
        <w:r w:rsidRPr="006E3A6D">
          <w:t>(</w:t>
        </w:r>
      </w:ins>
      <w:ins w:id="215" w:author="Calpine 061323" w:date="2023-06-13T21:11:00Z">
        <w:r w:rsidR="006E3A6D" w:rsidRPr="006E3A6D">
          <w:t>b</w:t>
        </w:r>
      </w:ins>
      <w:ins w:id="216" w:author="Calpine 061323" w:date="2023-06-12T14:53:00Z">
        <w:r w:rsidRPr="006E3A6D">
          <w:t>)</w:t>
        </w:r>
      </w:ins>
      <w:ins w:id="217" w:author="Calpine 061323" w:date="2023-06-13T21:11:00Z">
        <w:r w:rsidR="006E3A6D" w:rsidRPr="006E3A6D">
          <w:tab/>
          <w:t>O</w:t>
        </w:r>
      </w:ins>
      <w:ins w:id="218" w:author="Calpine 061323" w:date="2023-06-12T14:53:00Z">
        <w:r w:rsidRPr="006E3A6D">
          <w:t>wned and operated by the Generation Entity or an Affiliate</w:t>
        </w:r>
      </w:ins>
      <w:ins w:id="219" w:author="Calpine 061323" w:date="2023-06-13T21:12:00Z">
        <w:r w:rsidR="006E3A6D" w:rsidRPr="006E3A6D">
          <w:t>;</w:t>
        </w:r>
      </w:ins>
      <w:ins w:id="220" w:author="Calpine 061323" w:date="2023-06-12T14:53:00Z">
        <w:r w:rsidRPr="006E3A6D">
          <w:t xml:space="preserve"> or </w:t>
        </w:r>
      </w:ins>
    </w:p>
    <w:p w14:paraId="57DEC873" w14:textId="58F7945B" w:rsidR="00DF6D6B" w:rsidRPr="00DF6D6B" w:rsidRDefault="006E3A6D" w:rsidP="006E3A6D">
      <w:pPr>
        <w:spacing w:after="240"/>
        <w:ind w:left="720" w:hanging="720"/>
        <w:rPr>
          <w:ins w:id="221" w:author="ERCOT" w:date="2023-03-27T10:55:00Z"/>
        </w:rPr>
        <w:pPrChange w:id="222" w:author="Calpine 061323" w:date="2023-06-13T21:12:00Z">
          <w:pPr>
            <w:spacing w:after="240"/>
          </w:pPr>
        </w:pPrChange>
      </w:pPr>
      <w:ins w:id="223" w:author="Calpine 061323" w:date="2023-06-13T21:12:00Z">
        <w:r>
          <w:rPr>
            <w:szCs w:val="22"/>
          </w:rPr>
          <w:t>(2)</w:t>
        </w:r>
        <w:r>
          <w:rPr>
            <w:szCs w:val="22"/>
          </w:rPr>
          <w:tab/>
          <w:t>A</w:t>
        </w:r>
      </w:ins>
      <w:ins w:id="224" w:author="Calpine 061323" w:date="2023-06-12T14:53:00Z">
        <w:r w:rsidR="00941B75" w:rsidRPr="00B167B8">
          <w:rPr>
            <w:szCs w:val="22"/>
          </w:rPr>
          <w:t>n</w:t>
        </w:r>
      </w:ins>
      <w:ins w:id="225" w:author="Calpine 061323" w:date="2023-06-12T14:54:00Z">
        <w:r w:rsidR="00941B75" w:rsidRPr="00B167B8">
          <w:rPr>
            <w:szCs w:val="22"/>
          </w:rPr>
          <w:t xml:space="preserve"> executed and enforceable contract (together with any associated statement of operating conditions) for Firm Service on a</w:t>
        </w:r>
      </w:ins>
      <w:ins w:id="226" w:author="Calpine 061323" w:date="2023-06-13T21:12:00Z">
        <w:r>
          <w:rPr>
            <w:szCs w:val="22"/>
          </w:rPr>
          <w:t>n</w:t>
        </w:r>
      </w:ins>
      <w:ins w:id="227" w:author="Calpine 061323" w:date="2023-06-12T14:54:00Z">
        <w:r w:rsidR="00941B75" w:rsidRPr="00B167B8">
          <w:rPr>
            <w:szCs w:val="22"/>
          </w:rPr>
          <w:t xml:space="preserve"> FFSS Qualifying Pipeline </w:t>
        </w:r>
      </w:ins>
      <w:ins w:id="228" w:author="ERCOT" w:date="2023-03-27T10:55:00Z">
        <w:r w:rsidR="00DF6D6B" w:rsidRPr="00B167B8">
          <w:t>that</w:t>
        </w:r>
        <w:r w:rsidR="00DF6D6B" w:rsidRPr="00DF6D6B">
          <w:t>:</w:t>
        </w:r>
      </w:ins>
    </w:p>
    <w:p w14:paraId="18BCBBF8" w14:textId="77777777" w:rsidR="00DF6D6B" w:rsidRPr="00DF6D6B" w:rsidRDefault="00DF6D6B" w:rsidP="00DF6D6B">
      <w:pPr>
        <w:spacing w:after="240"/>
        <w:ind w:left="1440" w:hanging="720"/>
        <w:rPr>
          <w:ins w:id="229" w:author="ERCOT" w:date="2023-03-27T10:55:00Z"/>
        </w:rPr>
      </w:pPr>
      <w:ins w:id="230" w:author="ERCOT" w:date="2023-03-27T10:55:00Z">
        <w:r w:rsidRPr="00DF6D6B">
          <w:t>(a)</w:t>
        </w:r>
        <w:r w:rsidRPr="00DF6D6B">
          <w:tab/>
          <w:t xml:space="preserve">Contains a Qualifying Force Majeure Provision; </w:t>
        </w:r>
      </w:ins>
    </w:p>
    <w:p w14:paraId="1B83EAEB" w14:textId="1084A4CC" w:rsidR="00DF6D6B" w:rsidRPr="00DF6D6B" w:rsidRDefault="00DF6D6B" w:rsidP="00DF6D6B">
      <w:pPr>
        <w:spacing w:after="240"/>
        <w:ind w:left="1440" w:hanging="720"/>
        <w:rPr>
          <w:ins w:id="231" w:author="ERCOT" w:date="2023-03-27T10:55:00Z"/>
        </w:rPr>
      </w:pPr>
      <w:ins w:id="232" w:author="ERCOT" w:date="2023-03-27T10:55:00Z">
        <w:r w:rsidRPr="00DF6D6B">
          <w:t>(b)</w:t>
        </w:r>
        <w:r w:rsidRPr="00DF6D6B">
          <w:tab/>
          <w:t>Provides the right to monitor daily balances of flowing natural gas;</w:t>
        </w:r>
        <w:del w:id="233" w:author="PRS 051023" w:date="2023-05-12T16:54:00Z">
          <w:r w:rsidRPr="00DF6D6B">
            <w:delText xml:space="preserve"> and</w:delText>
          </w:r>
        </w:del>
      </w:ins>
      <w:ins w:id="234" w:author="ERCOT 061223" w:date="2023-06-12T11:34:00Z">
        <w:r w:rsidR="00E66414">
          <w:t xml:space="preserve"> and</w:t>
        </w:r>
      </w:ins>
      <w:ins w:id="235" w:author="ERCOT" w:date="2023-03-27T10:55:00Z">
        <w:r w:rsidRPr="00DF6D6B">
          <w:t xml:space="preserve"> </w:t>
        </w:r>
      </w:ins>
    </w:p>
    <w:p w14:paraId="2ED7FA56" w14:textId="6735367B" w:rsidR="00DF6D6B" w:rsidRPr="00DF6D6B" w:rsidDel="00E66414" w:rsidRDefault="00DF6D6B" w:rsidP="00E66414">
      <w:pPr>
        <w:spacing w:after="240"/>
        <w:ind w:left="1440" w:hanging="720"/>
        <w:rPr>
          <w:ins w:id="236" w:author="PRS 051023" w:date="2023-05-10T12:49:00Z"/>
          <w:del w:id="237" w:author="ERCOT 061223" w:date="2023-06-12T11:34:00Z"/>
        </w:rPr>
      </w:pPr>
      <w:ins w:id="238" w:author="ERCOT" w:date="2023-03-27T10:55:00Z">
        <w:r w:rsidRPr="00DF6D6B">
          <w:t>(c)</w:t>
        </w:r>
        <w:r w:rsidRPr="00DF6D6B">
          <w:tab/>
          <w:t>Requires the pipeline to make available a detailed accounting indicating a reasonable estimate ‎of daily and month-to-date receipts and deliveries of natural gas</w:t>
        </w:r>
      </w:ins>
      <w:ins w:id="239" w:author="PRS 051023" w:date="2023-05-10T12:49:00Z">
        <w:del w:id="240" w:author="ERCOT 061223" w:date="2023-06-12T11:34:00Z">
          <w:r w:rsidRPr="00DF6D6B" w:rsidDel="00E66414">
            <w:delText>; and</w:delText>
          </w:r>
        </w:del>
      </w:ins>
    </w:p>
    <w:p w14:paraId="2EAB7B3A" w14:textId="2A14F2BE" w:rsidR="00DF6D6B" w:rsidRPr="00DF6D6B" w:rsidRDefault="00DF6D6B" w:rsidP="00E66414">
      <w:pPr>
        <w:spacing w:after="240"/>
        <w:ind w:left="1440" w:hanging="720"/>
        <w:rPr>
          <w:ins w:id="241" w:author="ERCOT" w:date="2023-03-27T10:55:00Z"/>
        </w:rPr>
      </w:pPr>
      <w:ins w:id="242" w:author="PRS 051023" w:date="2023-05-10T12:49:00Z">
        <w:del w:id="243" w:author="ERCOT 061223" w:date="2023-06-12T11:34:00Z">
          <w:r w:rsidRPr="00DF6D6B" w:rsidDel="00E66414">
            <w:delText>(d)</w:delText>
          </w:r>
          <w:r w:rsidRPr="00DF6D6B" w:rsidDel="00E66414">
            <w:tab/>
            <w:delText xml:space="preserve">In the case of a contract for Firm Service on a FFSS Qualifying Pipeline that is owned or operated by a “gas utility” under Title 3 of the Texas Utilities Code, contains a representation and warranty that the owner or operator of the FFSS Qualifying Pipeline </w:delText>
          </w:r>
        </w:del>
      </w:ins>
      <w:ins w:id="244" w:author="Calpine 052223" w:date="2023-05-22T11:09:00Z">
        <w:del w:id="245" w:author="ERCOT 061223" w:date="2023-06-12T11:34:00Z">
          <w:r w:rsidRPr="00DF6D6B" w:rsidDel="00E66414">
            <w:delText xml:space="preserve">that if it reduces firm deliveries to customers pursuant to 16 </w:delText>
          </w:r>
          <w:r w:rsidRPr="00DF6D6B" w:rsidDel="00E66414">
            <w:rPr>
              <w:smallCaps/>
            </w:rPr>
            <w:delText>Tex. Admin. Code</w:delText>
          </w:r>
          <w:r w:rsidRPr="00DF6D6B" w:rsidDel="00E66414">
            <w:delText xml:space="preserve"> 7.455(a)(3), Curtailment Standards, it will have sufficient operational capacity, including sufficient pipeline pressure, to provide Firm Service for the volume of gas required by the Generation Resource’s Firm Transportation Agreement on the transportation path between the storage facility and the Generation Resource</w:delText>
          </w:r>
        </w:del>
      </w:ins>
      <w:ins w:id="246" w:author="PRS 051023" w:date="2023-05-10T12:49:00Z">
        <w:del w:id="247" w:author="ERCOT 061223" w:date="2023-06-12T11:34:00Z">
          <w:r w:rsidRPr="00DF6D6B" w:rsidDel="00E66414">
            <w:delText>has sufficient capacity to serve all Generation Resources that have contracted for Firm Service without curtailment during a curtailment event (as such term is defined in Title 16 of the Texas Administrative Code)</w:delText>
          </w:r>
        </w:del>
      </w:ins>
      <w:ins w:id="248" w:author="ERCOT" w:date="2023-03-27T10:55:00Z">
        <w:r w:rsidRPr="00DF6D6B">
          <w:t>.</w:t>
        </w:r>
      </w:ins>
    </w:p>
    <w:bookmarkEnd w:id="193"/>
    <w:p w14:paraId="03A32C93" w14:textId="77777777" w:rsidR="00DF6D6B" w:rsidRPr="00DF6D6B" w:rsidRDefault="00DF6D6B" w:rsidP="00DF6D6B">
      <w:pPr>
        <w:spacing w:after="240"/>
        <w:rPr>
          <w:ins w:id="249" w:author="ERCOT" w:date="2023-03-22T08:23:00Z"/>
        </w:rPr>
      </w:pPr>
      <w:ins w:id="250" w:author="ERCOT" w:date="2023-03-22T08:23:00Z">
        <w:r w:rsidRPr="00DF6D6B">
          <w:rPr>
            <w:b/>
          </w:rPr>
          <w:t>Qualifying Force Majeure Provision</w:t>
        </w:r>
        <w:r w:rsidRPr="00DF6D6B">
          <w:t xml:space="preserve"> </w:t>
        </w:r>
      </w:ins>
    </w:p>
    <w:p w14:paraId="25F1C857" w14:textId="77777777" w:rsidR="00DF6D6B" w:rsidRPr="00DF6D6B" w:rsidRDefault="00DF6D6B" w:rsidP="00DF6D6B">
      <w:pPr>
        <w:spacing w:after="240"/>
        <w:rPr>
          <w:ins w:id="251" w:author="ERCOT" w:date="2023-03-22T08:23:00Z"/>
        </w:rPr>
      </w:pPr>
      <w:ins w:id="252" w:author="ERCOT" w:date="2023-03-22T08:23:00Z">
        <w:r w:rsidRPr="00DF6D6B">
          <w:t>A force majeure provision that provides that:</w:t>
        </w:r>
      </w:ins>
    </w:p>
    <w:p w14:paraId="479F6947" w14:textId="77777777" w:rsidR="00DF6D6B" w:rsidRPr="00DF6D6B" w:rsidRDefault="00DF6D6B" w:rsidP="00DF6D6B">
      <w:pPr>
        <w:spacing w:after="240"/>
        <w:ind w:left="1440" w:hanging="720"/>
        <w:rPr>
          <w:ins w:id="253" w:author="ERCOT" w:date="2023-03-22T08:23:00Z"/>
        </w:rPr>
      </w:pPr>
      <w:ins w:id="254" w:author="ERCOT" w:date="2023-03-22T08:23:00Z">
        <w:r w:rsidRPr="00DF6D6B">
          <w:t>(a) </w:t>
        </w:r>
        <w:r w:rsidRPr="00DF6D6B">
          <w:tab/>
          <w:t>Before the pipeline or storage provider may suspend its performance due to force majeure, the pipeline or storage provider must exercise due diligence and incur reasonable cost to prevent or overcome the event of force majeure;</w:t>
        </w:r>
      </w:ins>
    </w:p>
    <w:p w14:paraId="4996A10F" w14:textId="77777777" w:rsidR="00DF6D6B" w:rsidRPr="00DF6D6B" w:rsidRDefault="00DF6D6B" w:rsidP="00DF6D6B">
      <w:pPr>
        <w:spacing w:after="240"/>
        <w:ind w:left="1440" w:hanging="720"/>
        <w:rPr>
          <w:ins w:id="255" w:author="ERCOT" w:date="2023-03-22T08:23:00Z"/>
        </w:rPr>
      </w:pPr>
      <w:ins w:id="256" w:author="ERCOT" w:date="2023-03-22T08:23:00Z">
        <w:r w:rsidRPr="00DF6D6B">
          <w:t xml:space="preserve">(b) </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257" w:author="ERCOT" w:date="2023-03-27T10:58:00Z">
        <w:r w:rsidRPr="00DF6D6B">
          <w:t xml:space="preserve"> natural </w:t>
        </w:r>
      </w:ins>
      <w:ins w:id="258" w:author="ERCOT" w:date="2023-03-22T08:23:00Z">
        <w:r w:rsidRPr="00DF6D6B">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32AD953E" w14:textId="77777777" w:rsidR="00DF6D6B" w:rsidRPr="00DF6D6B" w:rsidRDefault="00DF6D6B" w:rsidP="00DF6D6B">
      <w:pPr>
        <w:spacing w:after="240"/>
        <w:ind w:left="1440" w:hanging="720"/>
        <w:rPr>
          <w:ins w:id="259" w:author="ERCOT" w:date="2023-03-22T08:23:00Z"/>
        </w:rPr>
      </w:pPr>
      <w:ins w:id="260" w:author="ERCOT" w:date="2023-03-22T08:23:00Z">
        <w:r w:rsidRPr="00DF6D6B">
          <w:t xml:space="preserve">(c) </w:t>
        </w:r>
        <w:r w:rsidRPr="00DF6D6B">
          <w:tab/>
          <w:t xml:space="preserve">Upon declaring force majeure, the pipeline or storage provider must provide notice and reasonably full details describing such force majeure in ‎writing to the Generation Entity; and </w:t>
        </w:r>
      </w:ins>
    </w:p>
    <w:p w14:paraId="4843285D" w14:textId="77777777" w:rsidR="00DF6D6B" w:rsidRPr="00DF6D6B" w:rsidRDefault="00DF6D6B" w:rsidP="00DF6D6B">
      <w:pPr>
        <w:spacing w:after="240"/>
        <w:ind w:left="1440" w:hanging="720"/>
        <w:rPr>
          <w:ins w:id="261" w:author="ERCOT" w:date="2023-03-22T08:23:00Z"/>
        </w:rPr>
      </w:pPr>
      <w:ins w:id="262" w:author="ERCOT" w:date="2023-03-22T08:23:00Z">
        <w:r w:rsidRPr="00DF6D6B">
          <w:t xml:space="preserve">(d) </w:t>
        </w:r>
        <w:r w:rsidRPr="00DF6D6B">
          <w:tab/>
          <w:t xml:space="preserve">Within ten days of a notice by a party of an event or occurrence of force majeure, the unaffected party shall have the right, at its own expense and upon reasonable notice to the other party, to audit and examine copies of the relevant portion of the </w:t>
        </w:r>
        <w:r w:rsidRPr="00DF6D6B">
          <w:lastRenderedPageBreak/>
          <w:t>records and recordings of the other party to the extent reasonably necessary to verify the full details of the event or occurrence of force majeure as described in the notice.</w:t>
        </w:r>
      </w:ins>
    </w:p>
    <w:p w14:paraId="53706481" w14:textId="77777777" w:rsidR="00DF6D6B" w:rsidRPr="00DF6D6B" w:rsidRDefault="00DF6D6B" w:rsidP="00DF6D6B">
      <w:pPr>
        <w:keepNext/>
        <w:tabs>
          <w:tab w:val="left" w:pos="1080"/>
        </w:tabs>
        <w:spacing w:before="480" w:after="240"/>
        <w:ind w:left="1080" w:hanging="1080"/>
        <w:outlineLvl w:val="2"/>
        <w:rPr>
          <w:b/>
          <w:bCs/>
          <w:i/>
        </w:rPr>
      </w:pPr>
      <w:r w:rsidRPr="00DF6D6B">
        <w:rPr>
          <w:b/>
          <w:bCs/>
          <w:i/>
        </w:rPr>
        <w:t>3.14.5</w:t>
      </w:r>
      <w:r w:rsidRPr="00DF6D6B">
        <w:rPr>
          <w:b/>
          <w:bCs/>
          <w:i/>
        </w:rPr>
        <w:tab/>
        <w:t>Firm Fuel Supply Service</w:t>
      </w:r>
    </w:p>
    <w:p w14:paraId="19CC9836" w14:textId="77777777" w:rsidR="00DF6D6B" w:rsidRPr="00DF6D6B" w:rsidRDefault="00DF6D6B" w:rsidP="00DF6D6B">
      <w:pPr>
        <w:spacing w:after="240"/>
        <w:ind w:left="720" w:hanging="720"/>
        <w:rPr>
          <w:iCs/>
          <w:szCs w:val="20"/>
        </w:rPr>
      </w:pPr>
      <w:r w:rsidRPr="00DF6D6B">
        <w:rPr>
          <w:iCs/>
          <w:szCs w:val="20"/>
        </w:rPr>
        <w:t>(1)</w:t>
      </w:r>
      <w:r w:rsidRPr="00DF6D6B">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58F7FFF2" w14:textId="77777777" w:rsidR="00DF6D6B" w:rsidRPr="00DF6D6B" w:rsidRDefault="00DF6D6B" w:rsidP="00DF6D6B">
      <w:pPr>
        <w:spacing w:after="240"/>
        <w:ind w:left="720" w:hanging="720"/>
        <w:rPr>
          <w:iCs/>
          <w:szCs w:val="20"/>
        </w:rPr>
      </w:pPr>
      <w:r w:rsidRPr="00DF6D6B">
        <w:rPr>
          <w:iCs/>
          <w:szCs w:val="20"/>
        </w:rPr>
        <w:t>(2)</w:t>
      </w:r>
      <w:r w:rsidRPr="00DF6D6B">
        <w:rPr>
          <w:iCs/>
          <w:szCs w:val="20"/>
        </w:rPr>
        <w:tab/>
        <w:t>ERCOT shall issue an RFP by August 1 of each year soliciting bids from QSEs for Generation Resources to provide FFSS.  The RFP shall require bids to be submitted on or before September 1</w:t>
      </w:r>
      <w:r w:rsidRPr="00DF6D6B">
        <w:rPr>
          <w:iCs/>
          <w:szCs w:val="20"/>
          <w:vertAlign w:val="superscript"/>
        </w:rPr>
        <w:t xml:space="preserve"> </w:t>
      </w:r>
      <w:r w:rsidRPr="00DF6D6B">
        <w:rPr>
          <w:iCs/>
          <w:szCs w:val="20"/>
        </w:rPr>
        <w:t xml:space="preserve">of each year. </w:t>
      </w:r>
    </w:p>
    <w:p w14:paraId="3D22C6D3" w14:textId="77777777" w:rsidR="00DF6D6B" w:rsidRPr="00DF6D6B" w:rsidRDefault="00DF6D6B" w:rsidP="00DF6D6B">
      <w:pPr>
        <w:spacing w:after="240"/>
        <w:ind w:left="720" w:hanging="720"/>
        <w:rPr>
          <w:iCs/>
          <w:szCs w:val="20"/>
        </w:rPr>
      </w:pPr>
      <w:r w:rsidRPr="00DF6D6B">
        <w:rPr>
          <w:iCs/>
          <w:szCs w:val="20"/>
        </w:rPr>
        <w:t>(3)</w:t>
      </w:r>
      <w:r w:rsidRPr="00DF6D6B">
        <w:rPr>
          <w:iCs/>
          <w:szCs w:val="20"/>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7A32534E" w14:textId="77777777" w:rsidR="00DF6D6B" w:rsidRPr="00DF6D6B" w:rsidRDefault="00DF6D6B" w:rsidP="00DF6D6B">
      <w:pPr>
        <w:spacing w:after="240"/>
        <w:ind w:left="1440" w:hanging="720"/>
        <w:rPr>
          <w:iCs/>
          <w:szCs w:val="20"/>
        </w:rPr>
      </w:pPr>
      <w:r w:rsidRPr="00DF6D6B">
        <w:rPr>
          <w:iCs/>
          <w:szCs w:val="20"/>
        </w:rPr>
        <w:t>(a)</w:t>
      </w:r>
      <w:r w:rsidRPr="00DF6D6B">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77B2E28D" w14:textId="77777777" w:rsidR="00DF6D6B" w:rsidRPr="00DF6D6B" w:rsidRDefault="00DF6D6B" w:rsidP="00DF6D6B">
      <w:pPr>
        <w:spacing w:after="240"/>
        <w:ind w:left="1440" w:hanging="720"/>
        <w:rPr>
          <w:ins w:id="263" w:author="ERCOT" w:date="2023-03-27T10:59:00Z"/>
        </w:rPr>
      </w:pPr>
      <w:ins w:id="264" w:author="ERCOT" w:date="2023-03-27T10:59:00Z">
        <w:r w:rsidRPr="00DF6D6B">
          <w:rPr>
            <w:iCs/>
          </w:rPr>
          <w:t>(b)</w:t>
        </w:r>
        <w:r w:rsidRPr="00DF6D6B">
          <w:rPr>
            <w:iCs/>
          </w:rPr>
          <w:tab/>
          <w:t xml:space="preserve">If the QSE offers a Generation Resource as meeting the qualification requirements in paragraph (1)(c) of Section 8.1.1.2.1.6, Firm Fuel Supply Service Resource Qualification, Testing, and Decertification, the QSE must submit as part of its offer </w:t>
        </w:r>
        <w:r w:rsidRPr="00DF6D6B">
          <w:t xml:space="preserve">a certification for the offered Generation Resource.  The certification must include:  </w:t>
        </w:r>
      </w:ins>
    </w:p>
    <w:p w14:paraId="24AA27F2" w14:textId="77777777" w:rsidR="00DF6D6B" w:rsidRPr="00DF6D6B" w:rsidRDefault="00DF6D6B" w:rsidP="00DF6D6B">
      <w:pPr>
        <w:spacing w:after="240"/>
        <w:ind w:left="2160" w:hanging="720"/>
        <w:rPr>
          <w:ins w:id="265" w:author="ERCOT" w:date="2023-03-27T10:59:00Z"/>
        </w:rPr>
      </w:pPr>
      <w:ins w:id="266" w:author="ERCOT" w:date="2023-03-27T10:59:00Z">
        <w:r w:rsidRPr="00DF6D6B">
          <w:t>(i)</w:t>
        </w:r>
        <w:r w:rsidRPr="00DF6D6B">
          <w:tab/>
          <w:t xml:space="preserve">Certification that the Generation Entity for the Generation Resource (or an Affiliate) has a Firm Transportation Agreement, firm natural gas supply, </w:t>
        </w:r>
        <w:r w:rsidRPr="00DF6D6B">
          <w:lastRenderedPageBreak/>
          <w:t>and contracted or owned storage capacity meeting the</w:t>
        </w:r>
      </w:ins>
      <w:ins w:id="267" w:author="ERCOT" w:date="2023-03-29T13:54:00Z">
        <w:r w:rsidRPr="00DF6D6B">
          <w:t xml:space="preserve"> </w:t>
        </w:r>
      </w:ins>
      <w:ins w:id="268" w:author="ERCOT" w:date="2023-03-27T10:59:00Z">
        <w:r w:rsidRPr="00DF6D6B">
          <w:t xml:space="preserve">qualification requirements </w:t>
        </w:r>
        <w:r w:rsidRPr="00DF6D6B">
          <w:rPr>
            <w:iCs/>
          </w:rPr>
          <w:t>in paragraph (1)(c) of Section 8.1.1.2.1.6</w:t>
        </w:r>
        <w:r w:rsidRPr="00DF6D6B">
          <w:t xml:space="preserve">; </w:t>
        </w:r>
      </w:ins>
    </w:p>
    <w:p w14:paraId="2ECB37F8" w14:textId="77777777" w:rsidR="00DF6D6B" w:rsidRPr="00DF6D6B" w:rsidRDefault="00DF6D6B" w:rsidP="00DF6D6B">
      <w:pPr>
        <w:spacing w:after="240"/>
        <w:ind w:left="2160" w:hanging="720"/>
        <w:rPr>
          <w:ins w:id="269" w:author="ERCOT" w:date="2023-03-27T10:59:00Z"/>
        </w:rPr>
      </w:pPr>
      <w:ins w:id="270" w:author="ERCOT" w:date="2023-03-27T10:59:00Z">
        <w:r w:rsidRPr="00DF6D6B">
          <w:t>(ii)</w:t>
        </w:r>
        <w:r w:rsidRPr="00DF6D6B">
          <w:tab/>
          <w:t>The following information regarding the Firm Transportation Agreement:</w:t>
        </w:r>
      </w:ins>
    </w:p>
    <w:p w14:paraId="452F02C1" w14:textId="77777777" w:rsidR="00DF6D6B" w:rsidRPr="00DF6D6B" w:rsidRDefault="00DF6D6B" w:rsidP="00DF6D6B">
      <w:pPr>
        <w:spacing w:after="240"/>
        <w:ind w:left="2160"/>
        <w:rPr>
          <w:ins w:id="271" w:author="ERCOT" w:date="2023-03-27T10:59:00Z"/>
          <w:rFonts w:eastAsia="Calibri"/>
        </w:rPr>
      </w:pPr>
      <w:ins w:id="272" w:author="ERCOT" w:date="2023-03-27T10:59:00Z">
        <w:r w:rsidRPr="00DF6D6B">
          <w:t>(A)</w:t>
        </w:r>
        <w:r w:rsidRPr="00DF6D6B">
          <w:tab/>
          <w:t xml:space="preserve">FFSS </w:t>
        </w:r>
        <w:r w:rsidRPr="00DF6D6B">
          <w:rPr>
            <w:rFonts w:eastAsia="Calibri"/>
          </w:rPr>
          <w:t>Qualifying Pipeline name;</w:t>
        </w:r>
      </w:ins>
    </w:p>
    <w:p w14:paraId="378981E7" w14:textId="77777777" w:rsidR="00DF6D6B" w:rsidRPr="00DF6D6B" w:rsidRDefault="00DF6D6B" w:rsidP="00DF6D6B">
      <w:pPr>
        <w:spacing w:after="240"/>
        <w:ind w:left="2160"/>
        <w:rPr>
          <w:ins w:id="273" w:author="ERCOT" w:date="2023-03-22T08:53:00Z"/>
          <w:rFonts w:eastAsia="Calibri"/>
        </w:rPr>
      </w:pPr>
      <w:ins w:id="274" w:author="ERCOT" w:date="2023-03-22T08:53:00Z">
        <w:r w:rsidRPr="00DF6D6B">
          <w:t>(B)</w:t>
        </w:r>
        <w:r w:rsidRPr="00DF6D6B">
          <w:tab/>
        </w:r>
        <w:r w:rsidRPr="00DF6D6B">
          <w:rPr>
            <w:rFonts w:eastAsia="Calibri"/>
          </w:rPr>
          <w:t xml:space="preserve">Term; </w:t>
        </w:r>
      </w:ins>
    </w:p>
    <w:p w14:paraId="314941F4" w14:textId="77777777" w:rsidR="00DF6D6B" w:rsidRPr="00DF6D6B" w:rsidRDefault="00DF6D6B" w:rsidP="00DF6D6B">
      <w:pPr>
        <w:spacing w:after="240"/>
        <w:ind w:left="2160"/>
        <w:rPr>
          <w:ins w:id="275" w:author="ERCOT" w:date="2023-03-22T08:53:00Z"/>
          <w:rFonts w:eastAsia="Calibri"/>
        </w:rPr>
      </w:pPr>
      <w:ins w:id="276" w:author="ERCOT" w:date="2023-03-22T08:53:00Z">
        <w:r w:rsidRPr="00DF6D6B">
          <w:t>(C)</w:t>
        </w:r>
        <w:r w:rsidRPr="00DF6D6B">
          <w:tab/>
        </w:r>
        <w:r w:rsidRPr="00DF6D6B">
          <w:rPr>
            <w:rFonts w:eastAsia="Calibri"/>
          </w:rPr>
          <w:t xml:space="preserve">Primary points of receipt and delivery; </w:t>
        </w:r>
      </w:ins>
    </w:p>
    <w:p w14:paraId="6273E89B" w14:textId="77777777" w:rsidR="00DF6D6B" w:rsidRPr="00DF6D6B" w:rsidRDefault="00DF6D6B" w:rsidP="00DF6D6B">
      <w:pPr>
        <w:spacing w:after="240"/>
        <w:ind w:left="2160"/>
        <w:rPr>
          <w:ins w:id="277" w:author="ERCOT" w:date="2023-03-22T08:53:00Z"/>
          <w:rFonts w:eastAsia="Calibri"/>
        </w:rPr>
      </w:pPr>
      <w:ins w:id="278" w:author="ERCOT" w:date="2023-03-22T08:53:00Z">
        <w:r w:rsidRPr="00DF6D6B">
          <w:t>(D)</w:t>
        </w:r>
        <w:r w:rsidRPr="00DF6D6B">
          <w:tab/>
        </w:r>
        <w:r w:rsidRPr="00DF6D6B">
          <w:rPr>
            <w:rFonts w:eastAsia="Calibri"/>
          </w:rPr>
          <w:t>Maximum daily contract quantity (in MMBtu);</w:t>
        </w:r>
      </w:ins>
    </w:p>
    <w:p w14:paraId="13AF80A4" w14:textId="77777777" w:rsidR="00DF6D6B" w:rsidRPr="00DF6D6B" w:rsidRDefault="00DF6D6B" w:rsidP="00DF6D6B">
      <w:pPr>
        <w:spacing w:after="240"/>
        <w:ind w:left="2160"/>
        <w:rPr>
          <w:ins w:id="279" w:author="ERCOT" w:date="2023-03-22T08:53:00Z"/>
          <w:rFonts w:eastAsia="Calibri"/>
        </w:rPr>
      </w:pPr>
      <w:ins w:id="280" w:author="ERCOT" w:date="2023-03-22T08:53:00Z">
        <w:r w:rsidRPr="00DF6D6B">
          <w:rPr>
            <w:rFonts w:eastAsia="Calibri"/>
          </w:rPr>
          <w:t>(E)</w:t>
        </w:r>
        <w:r w:rsidRPr="00DF6D6B">
          <w:rPr>
            <w:rFonts w:eastAsia="Calibri"/>
          </w:rPr>
          <w:tab/>
          <w:t>Shipper of record; and</w:t>
        </w:r>
      </w:ins>
    </w:p>
    <w:p w14:paraId="4EE6D07F" w14:textId="77777777" w:rsidR="00DF6D6B" w:rsidRPr="00DF6D6B" w:rsidRDefault="00DF6D6B" w:rsidP="00DF6D6B">
      <w:pPr>
        <w:spacing w:after="240"/>
        <w:ind w:left="2880" w:hanging="720"/>
        <w:rPr>
          <w:ins w:id="281" w:author="ERCOT" w:date="2023-03-22T08:53:00Z"/>
          <w:rFonts w:eastAsia="Calibri"/>
        </w:rPr>
      </w:pPr>
      <w:ins w:id="282" w:author="ERCOT" w:date="2023-03-22T08:53:00Z">
        <w:r w:rsidRPr="00DF6D6B">
          <w:rPr>
            <w:rFonts w:eastAsia="Calibri"/>
          </w:rPr>
          <w:t>(F)</w:t>
        </w:r>
        <w:r w:rsidRPr="00DF6D6B">
          <w:rPr>
            <w:rFonts w:eastAsia="Calibri"/>
          </w:rPr>
          <w:tab/>
          <w:t>Whether the Firm Transportation Agreement provides for ratable receipts and deliveries; and</w:t>
        </w:r>
      </w:ins>
    </w:p>
    <w:p w14:paraId="07D96577" w14:textId="77777777" w:rsidR="00DF6D6B" w:rsidRPr="00DF6D6B" w:rsidRDefault="00DF6D6B" w:rsidP="00DF6D6B">
      <w:pPr>
        <w:spacing w:after="240"/>
        <w:ind w:left="2160" w:hanging="720"/>
        <w:rPr>
          <w:ins w:id="283" w:author="ERCOT" w:date="2023-03-22T08:53:00Z"/>
        </w:rPr>
      </w:pPr>
      <w:ins w:id="284" w:author="ERCOT" w:date="2023-03-22T08:53:00Z">
        <w:r w:rsidRPr="00DF6D6B">
          <w:t>(iii)</w:t>
        </w:r>
        <w:r w:rsidRPr="00DF6D6B">
          <w:tab/>
          <w:t>The following information regarding the storage arrangements:</w:t>
        </w:r>
      </w:ins>
    </w:p>
    <w:p w14:paraId="3A164B17" w14:textId="77777777" w:rsidR="00DF6D6B" w:rsidRPr="00DF6D6B" w:rsidRDefault="00DF6D6B" w:rsidP="00DF6D6B">
      <w:pPr>
        <w:spacing w:after="240"/>
        <w:ind w:left="2880" w:hanging="720"/>
        <w:rPr>
          <w:ins w:id="285" w:author="ERCOT" w:date="2023-03-22T08:53:00Z"/>
          <w:rFonts w:eastAsia="Calibri"/>
        </w:rPr>
      </w:pPr>
      <w:ins w:id="286" w:author="ERCOT" w:date="2023-03-22T08:53:00Z">
        <w:r w:rsidRPr="00DF6D6B">
          <w:rPr>
            <w:rFonts w:eastAsia="Calibri"/>
          </w:rPr>
          <w:t>(A)</w:t>
        </w:r>
        <w:r w:rsidRPr="00DF6D6B">
          <w:rPr>
            <w:rFonts w:eastAsia="Calibri"/>
          </w:rPr>
          <w:tab/>
          <w:t>Storage facility name;</w:t>
        </w:r>
      </w:ins>
    </w:p>
    <w:p w14:paraId="044B886D" w14:textId="77777777" w:rsidR="00DF6D6B" w:rsidRPr="00DF6D6B" w:rsidRDefault="00DF6D6B" w:rsidP="00DF6D6B">
      <w:pPr>
        <w:spacing w:after="240"/>
        <w:ind w:left="2880" w:hanging="720"/>
        <w:rPr>
          <w:ins w:id="287" w:author="ERCOT" w:date="2023-03-22T08:53:00Z"/>
          <w:rFonts w:eastAsia="Calibri"/>
        </w:rPr>
      </w:pPr>
      <w:ins w:id="288" w:author="ERCOT" w:date="2023-03-22T08:53:00Z">
        <w:r w:rsidRPr="00DF6D6B">
          <w:rPr>
            <w:rFonts w:eastAsia="Calibri"/>
          </w:rPr>
          <w:t>(B)</w:t>
        </w:r>
        <w:r w:rsidRPr="00DF6D6B">
          <w:rPr>
            <w:rFonts w:eastAsia="Calibri"/>
          </w:rPr>
          <w:tab/>
          <w:t>Term of the Firm Gas Storage Agreement (if applicable);</w:t>
        </w:r>
      </w:ins>
    </w:p>
    <w:p w14:paraId="60BD739F" w14:textId="77777777" w:rsidR="00DF6D6B" w:rsidRPr="00DF6D6B" w:rsidRDefault="00DF6D6B" w:rsidP="00DF6D6B">
      <w:pPr>
        <w:spacing w:after="240"/>
        <w:ind w:left="2880" w:hanging="720"/>
        <w:rPr>
          <w:ins w:id="289" w:author="ERCOT" w:date="2023-03-22T08:53:00Z"/>
          <w:rFonts w:eastAsia="Calibri"/>
        </w:rPr>
      </w:pPr>
      <w:ins w:id="290" w:author="ERCOT" w:date="2023-03-22T08:53:00Z">
        <w:r w:rsidRPr="00DF6D6B">
          <w:rPr>
            <w:rFonts w:eastAsia="Calibri"/>
          </w:rPr>
          <w:t>(C)</w:t>
        </w:r>
        <w:r w:rsidRPr="00DF6D6B">
          <w:rPr>
            <w:rFonts w:eastAsia="Calibri"/>
          </w:rPr>
          <w:tab/>
          <w:t>Maximum storage quantity owned or contracted under the Firm Gas Storage Agreement (in MMBtu); and</w:t>
        </w:r>
      </w:ins>
    </w:p>
    <w:p w14:paraId="5F09732D" w14:textId="77777777" w:rsidR="00DF6D6B" w:rsidRPr="00DF6D6B" w:rsidRDefault="00DF6D6B" w:rsidP="00DF6D6B">
      <w:pPr>
        <w:spacing w:after="240"/>
        <w:ind w:left="2880" w:hanging="720"/>
        <w:rPr>
          <w:rFonts w:eastAsia="Calibri"/>
        </w:rPr>
      </w:pPr>
      <w:ins w:id="291" w:author="ERCOT" w:date="2023-03-22T08:53:00Z">
        <w:r w:rsidRPr="00DF6D6B">
          <w:rPr>
            <w:rFonts w:eastAsia="Calibri"/>
          </w:rPr>
          <w:t>(D)</w:t>
        </w:r>
        <w:r w:rsidRPr="00DF6D6B">
          <w:rPr>
            <w:rFonts w:eastAsia="Calibri"/>
          </w:rPr>
          <w:tab/>
          <w:t>Maximum daily withdrawal quantity (in MMBtu).</w:t>
        </w:r>
      </w:ins>
    </w:p>
    <w:p w14:paraId="08946C14" w14:textId="77777777" w:rsidR="00DF6D6B" w:rsidRPr="00DF6D6B" w:rsidRDefault="00DF6D6B" w:rsidP="00DF6D6B">
      <w:pPr>
        <w:spacing w:after="240"/>
        <w:ind w:left="1440" w:hanging="720"/>
        <w:rPr>
          <w:rFonts w:eastAsia="Calibri"/>
        </w:rPr>
      </w:pPr>
      <w:r w:rsidRPr="00DF6D6B">
        <w:rPr>
          <w:iCs/>
          <w:szCs w:val="20"/>
        </w:rPr>
        <w:t>(</w:t>
      </w:r>
      <w:ins w:id="292" w:author="ERCOT" w:date="2023-03-22T08:53:00Z">
        <w:r w:rsidRPr="00DF6D6B">
          <w:rPr>
            <w:iCs/>
            <w:szCs w:val="20"/>
          </w:rPr>
          <w:t>c</w:t>
        </w:r>
      </w:ins>
      <w:del w:id="293" w:author="ERCOT" w:date="2023-03-22T08:53:00Z">
        <w:r w:rsidRPr="00DF6D6B">
          <w:rPr>
            <w:iCs/>
            <w:szCs w:val="20"/>
          </w:rPr>
          <w:delText>b</w:delText>
        </w:r>
      </w:del>
      <w:r w:rsidRPr="00DF6D6B">
        <w:rPr>
          <w:iCs/>
          <w:szCs w:val="20"/>
        </w:rPr>
        <w:t>)</w:t>
      </w:r>
      <w:r w:rsidRPr="00DF6D6B">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6D6B" w:rsidRPr="00DF6D6B" w14:paraId="57467A6A" w14:textId="77777777" w:rsidTr="00DF6D6B">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102EFDE" w14:textId="77777777" w:rsidR="00DF6D6B" w:rsidRPr="00DF6D6B" w:rsidRDefault="00DF6D6B" w:rsidP="00DF6D6B">
            <w:pPr>
              <w:spacing w:before="120" w:after="240"/>
              <w:rPr>
                <w:b/>
                <w:i/>
                <w:szCs w:val="20"/>
              </w:rPr>
            </w:pPr>
            <w:r w:rsidRPr="00DF6D6B">
              <w:rPr>
                <w:b/>
                <w:i/>
                <w:szCs w:val="20"/>
              </w:rPr>
              <w:t>[NPRR1154:  Replace paragraph (</w:t>
            </w:r>
            <w:ins w:id="294" w:author="ERCOT" w:date="2023-03-22T08:53:00Z">
              <w:r w:rsidRPr="00DF6D6B">
                <w:rPr>
                  <w:b/>
                  <w:i/>
                  <w:szCs w:val="20"/>
                </w:rPr>
                <w:t>c</w:t>
              </w:r>
            </w:ins>
            <w:del w:id="295" w:author="ERCOT" w:date="2023-03-22T08:53:00Z">
              <w:r w:rsidRPr="00DF6D6B">
                <w:rPr>
                  <w:b/>
                  <w:i/>
                  <w:szCs w:val="20"/>
                </w:rPr>
                <w:delText>b</w:delText>
              </w:r>
            </w:del>
            <w:r w:rsidRPr="00DF6D6B">
              <w:rPr>
                <w:b/>
                <w:i/>
                <w:szCs w:val="20"/>
              </w:rPr>
              <w:t>) above with the following upon system implementation:]</w:t>
            </w:r>
          </w:p>
          <w:p w14:paraId="28B8DEC2" w14:textId="77777777" w:rsidR="00DF6D6B" w:rsidRPr="00DF6D6B" w:rsidRDefault="00DF6D6B" w:rsidP="00DF6D6B">
            <w:pPr>
              <w:spacing w:after="240"/>
              <w:ind w:left="1440" w:hanging="720"/>
              <w:rPr>
                <w:iCs/>
                <w:szCs w:val="20"/>
              </w:rPr>
            </w:pPr>
            <w:r w:rsidRPr="00DF6D6B">
              <w:rPr>
                <w:iCs/>
                <w:szCs w:val="20"/>
              </w:rPr>
              <w:t>(</w:t>
            </w:r>
            <w:ins w:id="296" w:author="ERCOT" w:date="2023-03-22T08:53:00Z">
              <w:r w:rsidRPr="00DF6D6B">
                <w:rPr>
                  <w:iCs/>
                  <w:szCs w:val="20"/>
                </w:rPr>
                <w:t>c</w:t>
              </w:r>
            </w:ins>
            <w:del w:id="297" w:author="ERCOT" w:date="2023-03-22T08:53:00Z">
              <w:r w:rsidRPr="00DF6D6B">
                <w:rPr>
                  <w:iCs/>
                  <w:szCs w:val="20"/>
                </w:rPr>
                <w:delText>b</w:delText>
              </w:r>
            </w:del>
            <w:r w:rsidRPr="00DF6D6B">
              <w:rPr>
                <w:iCs/>
                <w:szCs w:val="20"/>
              </w:rPr>
              <w:t>)</w:t>
            </w:r>
            <w:r w:rsidRPr="00DF6D6B">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45D3085A" w14:textId="77777777" w:rsidR="00DF6D6B" w:rsidRPr="00DF6D6B" w:rsidRDefault="00DF6D6B" w:rsidP="00DF6D6B">
      <w:pPr>
        <w:spacing w:before="240" w:after="240"/>
        <w:ind w:left="1440" w:hanging="720"/>
        <w:rPr>
          <w:iCs/>
          <w:szCs w:val="20"/>
        </w:rPr>
      </w:pPr>
      <w:r w:rsidRPr="00DF6D6B">
        <w:rPr>
          <w:iCs/>
          <w:szCs w:val="20"/>
        </w:rPr>
        <w:t>(</w:t>
      </w:r>
      <w:ins w:id="298" w:author="ERCOT" w:date="2023-03-22T08:53:00Z">
        <w:r w:rsidRPr="00DF6D6B">
          <w:rPr>
            <w:iCs/>
            <w:szCs w:val="20"/>
          </w:rPr>
          <w:t>d</w:t>
        </w:r>
      </w:ins>
      <w:del w:id="299" w:author="ERCOT" w:date="2023-03-22T08:53:00Z">
        <w:r w:rsidRPr="00DF6D6B">
          <w:rPr>
            <w:iCs/>
            <w:szCs w:val="20"/>
          </w:rPr>
          <w:delText>c</w:delText>
        </w:r>
      </w:del>
      <w:r w:rsidRPr="00DF6D6B">
        <w:rPr>
          <w:iCs/>
          <w:szCs w:val="20"/>
        </w:rPr>
        <w:t>)</w:t>
      </w:r>
      <w:r w:rsidRPr="00DF6D6B">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w:t>
      </w:r>
      <w:r w:rsidRPr="00DF6D6B">
        <w:rPr>
          <w:iCs/>
          <w:szCs w:val="20"/>
        </w:rPr>
        <w:lastRenderedPageBreak/>
        <w:t xml:space="preserve">the awarded fuel reserves and emissions hours are maintained for the purposes of ERCOT deployment of FFSS.  </w:t>
      </w:r>
    </w:p>
    <w:p w14:paraId="4BF44859" w14:textId="77777777" w:rsidR="00DF6D6B" w:rsidRPr="00DF6D6B" w:rsidRDefault="00DF6D6B" w:rsidP="00DF6D6B">
      <w:pPr>
        <w:spacing w:after="240"/>
        <w:ind w:left="720" w:hanging="720"/>
        <w:rPr>
          <w:iCs/>
          <w:szCs w:val="20"/>
        </w:rPr>
      </w:pPr>
      <w:r w:rsidRPr="00DF6D6B">
        <w:rPr>
          <w:iCs/>
          <w:color w:val="000000"/>
        </w:rPr>
        <w:t>(4)</w:t>
      </w:r>
      <w:r w:rsidRPr="00DF6D6B">
        <w:rPr>
          <w:iCs/>
          <w:color w:val="000000"/>
        </w:rPr>
        <w:tab/>
        <w:t xml:space="preserve">The QSE for an </w:t>
      </w:r>
      <w:r w:rsidRPr="00DF6D6B">
        <w:rPr>
          <w:iCs/>
          <w:szCs w:val="20"/>
        </w:rPr>
        <w:t xml:space="preserve">FFSSR shall ensure that the Resource is prepared and able to come On-Line or remain On-Line </w:t>
      </w:r>
      <w:r w:rsidRPr="00DF6D6B">
        <w:rPr>
          <w:iCs/>
          <w:color w:val="000000"/>
          <w:szCs w:val="20"/>
        </w:rPr>
        <w:t>in order to maintain Resource availability in the event of a natural gas curtailment or other fuel supply disruption</w:t>
      </w:r>
      <w:r w:rsidRPr="00DF6D6B">
        <w:rPr>
          <w:iCs/>
          <w:szCs w:val="20"/>
        </w:rPr>
        <w:t xml:space="preserve">. </w:t>
      </w:r>
    </w:p>
    <w:p w14:paraId="75886E7F" w14:textId="77777777" w:rsidR="00DF6D6B" w:rsidRPr="00DF6D6B" w:rsidRDefault="00DF6D6B" w:rsidP="00DF6D6B">
      <w:pPr>
        <w:spacing w:after="240"/>
        <w:ind w:left="1440" w:hanging="720"/>
        <w:rPr>
          <w:iCs/>
          <w:szCs w:val="20"/>
        </w:rPr>
      </w:pPr>
      <w:r w:rsidRPr="00DF6D6B">
        <w:rPr>
          <w:iCs/>
          <w:szCs w:val="20"/>
        </w:rPr>
        <w:t>(a)</w:t>
      </w:r>
      <w:r w:rsidRPr="00DF6D6B">
        <w:rPr>
          <w:iCs/>
          <w:szCs w:val="20"/>
        </w:rPr>
        <w:tab/>
        <w:t xml:space="preserve">When ERCOT issues a Watch for winter weather, ERCOT will notify </w:t>
      </w:r>
      <w:r w:rsidRPr="00DF6D6B">
        <w:rPr>
          <w:szCs w:val="20"/>
        </w:rPr>
        <w:t>all Market Participants</w:t>
      </w:r>
      <w:r w:rsidRPr="00DF6D6B">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0E03FB1F" w14:textId="77777777" w:rsidR="00DF6D6B" w:rsidRPr="00DF6D6B" w:rsidRDefault="00DF6D6B" w:rsidP="00DF6D6B">
      <w:pPr>
        <w:spacing w:after="240"/>
        <w:ind w:left="1440" w:hanging="720"/>
        <w:rPr>
          <w:iCs/>
          <w:szCs w:val="20"/>
        </w:rPr>
      </w:pPr>
      <w:r w:rsidRPr="00DF6D6B">
        <w:rPr>
          <w:iCs/>
          <w:color w:val="000000"/>
        </w:rPr>
        <w:t>(b)</w:t>
      </w:r>
      <w:r w:rsidRPr="00DF6D6B">
        <w:rPr>
          <w:iCs/>
          <w:color w:val="000000"/>
        </w:rPr>
        <w:tab/>
        <w:t xml:space="preserve">In anticipation of or in the event of a natural gas curtailment or other fuel supply disruption to an FFSSR, the </w:t>
      </w:r>
      <w:r w:rsidRPr="00DF6D6B">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49C586D7" w14:textId="77777777" w:rsidR="00DF6D6B" w:rsidRPr="00DF6D6B" w:rsidRDefault="00DF6D6B" w:rsidP="00DF6D6B">
      <w:pPr>
        <w:spacing w:after="240"/>
        <w:ind w:left="1440" w:hanging="720"/>
        <w:rPr>
          <w:szCs w:val="20"/>
        </w:rPr>
      </w:pPr>
      <w:r w:rsidRPr="00DF6D6B">
        <w:rPr>
          <w:szCs w:val="20"/>
        </w:rPr>
        <w:t>(c)</w:t>
      </w:r>
      <w:r w:rsidRPr="00DF6D6B">
        <w:rPr>
          <w:szCs w:val="20"/>
        </w:rPr>
        <w:tab/>
      </w:r>
      <w:r w:rsidRPr="00DF6D6B">
        <w:rPr>
          <w:iCs/>
          <w:color w:val="000000"/>
        </w:rPr>
        <w:t>In conjunction with a QSE notification under paragraph (b) above</w:t>
      </w:r>
      <w:r w:rsidRPr="00DF6D6B">
        <w:rPr>
          <w:szCs w:val="20"/>
        </w:rPr>
        <w:t>, the QSE shall also report to ERCOT any environmental limitations that would impair the ability of the FFSSR to provide FFSS for the required duration of the FFSS award.</w:t>
      </w:r>
    </w:p>
    <w:p w14:paraId="39D2B0E2" w14:textId="77777777" w:rsidR="00DF6D6B" w:rsidRPr="00DF6D6B" w:rsidRDefault="00DF6D6B" w:rsidP="00DF6D6B">
      <w:pPr>
        <w:spacing w:after="240"/>
        <w:ind w:left="1440" w:hanging="720"/>
        <w:rPr>
          <w:iCs/>
          <w:szCs w:val="20"/>
        </w:rPr>
      </w:pPr>
      <w:r w:rsidRPr="00DF6D6B">
        <w:rPr>
          <w:iCs/>
          <w:szCs w:val="20"/>
        </w:rPr>
        <w:t>(d)</w:t>
      </w:r>
      <w:r w:rsidRPr="00DF6D6B">
        <w:rPr>
          <w:iCs/>
          <w:szCs w:val="20"/>
        </w:rPr>
        <w:tab/>
        <w:t xml:space="preserve">ERCOT may issue an FFSS VDI without a request from the QSE, however ERCOT shall not issue an FFSS VDI without evidence of an impending or actual fuel supply disruption affecting the FFSSR. </w:t>
      </w:r>
    </w:p>
    <w:p w14:paraId="62D8B294" w14:textId="77777777" w:rsidR="00DF6D6B" w:rsidRPr="00DF6D6B" w:rsidRDefault="00DF6D6B" w:rsidP="00DF6D6B">
      <w:pPr>
        <w:spacing w:after="240"/>
        <w:ind w:left="1440" w:hanging="720"/>
        <w:rPr>
          <w:iCs/>
          <w:szCs w:val="20"/>
        </w:rPr>
      </w:pPr>
      <w:r w:rsidRPr="00DF6D6B">
        <w:rPr>
          <w:iCs/>
          <w:szCs w:val="20"/>
        </w:rPr>
        <w:t>(e)</w:t>
      </w:r>
      <w:r w:rsidRPr="00DF6D6B">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2E47C7DC" w14:textId="77777777" w:rsidR="00DF6D6B" w:rsidRPr="00DF6D6B" w:rsidRDefault="00DF6D6B" w:rsidP="00DF6D6B">
      <w:pPr>
        <w:spacing w:after="240"/>
        <w:ind w:left="1440" w:hanging="720"/>
        <w:rPr>
          <w:iCs/>
          <w:szCs w:val="20"/>
        </w:rPr>
      </w:pPr>
      <w:r w:rsidRPr="00DF6D6B">
        <w:rPr>
          <w:iCs/>
          <w:szCs w:val="20"/>
        </w:rPr>
        <w:t>(f)</w:t>
      </w:r>
      <w:r w:rsidRPr="00DF6D6B">
        <w:rPr>
          <w:iCs/>
          <w:szCs w:val="20"/>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12CB1293" w14:textId="77777777" w:rsidR="00DF6D6B" w:rsidRPr="00DF6D6B" w:rsidRDefault="00DF6D6B" w:rsidP="00DF6D6B">
      <w:pPr>
        <w:spacing w:after="240"/>
        <w:ind w:left="1440" w:hanging="720"/>
        <w:rPr>
          <w:szCs w:val="20"/>
        </w:rPr>
      </w:pPr>
      <w:r w:rsidRPr="00DF6D6B">
        <w:rPr>
          <w:szCs w:val="20"/>
        </w:rPr>
        <w:t>(g)</w:t>
      </w:r>
      <w:r w:rsidRPr="00DF6D6B">
        <w:rPr>
          <w:szCs w:val="20"/>
        </w:rPr>
        <w:tab/>
        <w:t xml:space="preserve">A QSE shall notify ERCOT of the anticipated exhaustion of emissions credits or permit allowances at least six hours before the exhaustion of those credits or allowances.  Upon receiving such notification, ERCOT shall modify the VDI so </w:t>
      </w:r>
      <w:r w:rsidRPr="00DF6D6B">
        <w:rPr>
          <w:szCs w:val="20"/>
        </w:rPr>
        <w:lastRenderedPageBreak/>
        <w:t>the FFSS deployment is terminated upon exhaustion of those credits or allowances.</w:t>
      </w:r>
    </w:p>
    <w:p w14:paraId="1394481A" w14:textId="77777777" w:rsidR="00DF6D6B" w:rsidRPr="00DF6D6B" w:rsidRDefault="00DF6D6B" w:rsidP="00DF6D6B">
      <w:pPr>
        <w:spacing w:after="240"/>
        <w:ind w:left="1440" w:hanging="720"/>
        <w:rPr>
          <w:iCs/>
          <w:szCs w:val="20"/>
        </w:rPr>
      </w:pPr>
      <w:r w:rsidRPr="00DF6D6B">
        <w:rPr>
          <w:szCs w:val="20"/>
        </w:rPr>
        <w:t>(h)</w:t>
      </w:r>
      <w:r w:rsidRPr="00DF6D6B">
        <w:rPr>
          <w:szCs w:val="20"/>
        </w:rPr>
        <w:tab/>
        <w:t>Upon deployment or recall of FFSS, ERCOT shall notify all Market Participants that such deployment or recall has been made, including the MW capacity of service deployed or recalled.</w:t>
      </w:r>
    </w:p>
    <w:p w14:paraId="3A9ED7DA" w14:textId="77777777" w:rsidR="00DF6D6B" w:rsidRPr="00DF6D6B" w:rsidRDefault="00DF6D6B" w:rsidP="00DF6D6B">
      <w:pPr>
        <w:spacing w:after="240"/>
        <w:ind w:left="720" w:hanging="720"/>
        <w:rPr>
          <w:iCs/>
          <w:szCs w:val="20"/>
        </w:rPr>
      </w:pPr>
      <w:r w:rsidRPr="00DF6D6B">
        <w:rPr>
          <w:iCs/>
          <w:szCs w:val="20"/>
        </w:rPr>
        <w:t>(5)</w:t>
      </w:r>
      <w:r w:rsidRPr="00DF6D6B">
        <w:rPr>
          <w:iCs/>
          <w:szCs w:val="20"/>
        </w:rPr>
        <w:tab/>
        <w:t>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FFSSR, ERCOT may instruct QSE to start restocking fuel reserve to restore its FFSS capability.</w:t>
      </w:r>
    </w:p>
    <w:p w14:paraId="7ACB87D4" w14:textId="77777777" w:rsidR="00DF6D6B" w:rsidRPr="00DF6D6B" w:rsidRDefault="00DF6D6B" w:rsidP="00DF6D6B">
      <w:pPr>
        <w:spacing w:after="240"/>
        <w:ind w:left="720" w:hanging="720"/>
        <w:rPr>
          <w:iCs/>
          <w:szCs w:val="20"/>
        </w:rPr>
      </w:pPr>
      <w:r w:rsidRPr="00DF6D6B">
        <w:rPr>
          <w:iCs/>
          <w:szCs w:val="20"/>
        </w:rPr>
        <w:t>(6)</w:t>
      </w:r>
      <w:r w:rsidRPr="00DF6D6B">
        <w:rPr>
          <w:iCs/>
          <w:szCs w:val="20"/>
        </w:rPr>
        <w:tab/>
        <w:t>FFSSRs providing BSS must reserve FFSS capability in addition to the contracted BSS obligation.  Any remaining fuel reserve in addition to that required for meeting FFSS and BSS obligations can be used at the QSE’s discretion.</w:t>
      </w:r>
    </w:p>
    <w:p w14:paraId="6D26D4B6" w14:textId="77777777" w:rsidR="00DF6D6B" w:rsidRPr="00DF6D6B" w:rsidRDefault="00DF6D6B" w:rsidP="00DF6D6B">
      <w:pPr>
        <w:spacing w:after="240"/>
        <w:ind w:left="720" w:hanging="720"/>
        <w:rPr>
          <w:iCs/>
          <w:szCs w:val="20"/>
        </w:rPr>
      </w:pPr>
      <w:r w:rsidRPr="00DF6D6B">
        <w:rPr>
          <w:iCs/>
          <w:szCs w:val="20"/>
        </w:rPr>
        <w:t>(7)</w:t>
      </w:r>
      <w:r w:rsidRPr="00DF6D6B">
        <w:rPr>
          <w:iCs/>
          <w:szCs w:val="20"/>
        </w:rPr>
        <w:tab/>
        <w:t>If ERCOT issues an FFSS VDI to an FFSSR for the same Operating Hour where a RUC instruction was issued, for Settlement, ERCOT will consider the RUC instruction as cancelled.</w:t>
      </w:r>
    </w:p>
    <w:p w14:paraId="05BB3E56" w14:textId="77777777" w:rsidR="00DF6D6B" w:rsidRPr="00DF6D6B" w:rsidRDefault="00DF6D6B" w:rsidP="00DF6D6B">
      <w:pPr>
        <w:spacing w:after="240"/>
        <w:ind w:left="720" w:hanging="720"/>
        <w:rPr>
          <w:iCs/>
          <w:szCs w:val="20"/>
        </w:rPr>
      </w:pPr>
      <w:r w:rsidRPr="00DF6D6B">
        <w:rPr>
          <w:iCs/>
          <w:szCs w:val="20"/>
        </w:rPr>
        <w:t>(8)</w:t>
      </w:r>
      <w:r w:rsidRPr="00DF6D6B">
        <w:rPr>
          <w:iCs/>
          <w:szCs w:val="20"/>
        </w:rPr>
        <w:tab/>
        <w:t xml:space="preserve">ERCOT will provide a report to the TAC or its designated subcommittee within 45 days of any FFSS deployments, including the Resources deployed and the reason for the deployments. </w:t>
      </w:r>
    </w:p>
    <w:p w14:paraId="7B53123A" w14:textId="77777777" w:rsidR="00DF6D6B" w:rsidRPr="00DF6D6B" w:rsidRDefault="00DF6D6B" w:rsidP="00DF6D6B">
      <w:pPr>
        <w:spacing w:after="240"/>
        <w:ind w:left="720" w:hanging="720"/>
        <w:rPr>
          <w:iCs/>
          <w:szCs w:val="20"/>
        </w:rPr>
      </w:pPr>
      <w:r w:rsidRPr="00DF6D6B">
        <w:rPr>
          <w:iCs/>
          <w:szCs w:val="20"/>
        </w:rPr>
        <w:t>(9)</w:t>
      </w:r>
      <w:r w:rsidRPr="00DF6D6B">
        <w:rPr>
          <w:iCs/>
          <w:szCs w:val="20"/>
        </w:rPr>
        <w:tab/>
        <w:t xml:space="preserve">Any QSE that submits a bid or receives an award for a SWGR to provide FFSS, and the Resource Entity that owns or controls that SWGR, shall: </w:t>
      </w:r>
    </w:p>
    <w:p w14:paraId="3CEF229F" w14:textId="77777777" w:rsidR="00DF6D6B" w:rsidRPr="00DF6D6B" w:rsidRDefault="00DF6D6B" w:rsidP="00DF6D6B">
      <w:pPr>
        <w:spacing w:after="240"/>
        <w:ind w:left="1440" w:hanging="720"/>
        <w:rPr>
          <w:iCs/>
          <w:szCs w:val="20"/>
        </w:rPr>
      </w:pPr>
      <w:r w:rsidRPr="00DF6D6B">
        <w:rPr>
          <w:iCs/>
          <w:szCs w:val="20"/>
        </w:rPr>
        <w:t>(a)</w:t>
      </w:r>
      <w:r w:rsidRPr="00DF6D6B">
        <w:rPr>
          <w:iCs/>
          <w:szCs w:val="20"/>
        </w:rPr>
        <w:tab/>
        <w:t>Not nominate the SWGR to satisfy supply adequacy or capacity planning requirements in any Control Area other than the ERCOT Region during the period of the FFSS obligation; and</w:t>
      </w:r>
    </w:p>
    <w:p w14:paraId="3D1008CD" w14:textId="77777777" w:rsidR="00DF6D6B" w:rsidRPr="00DF6D6B" w:rsidRDefault="00DF6D6B" w:rsidP="00DF6D6B">
      <w:pPr>
        <w:spacing w:after="240"/>
        <w:ind w:left="1440" w:hanging="720"/>
        <w:rPr>
          <w:iCs/>
          <w:szCs w:val="20"/>
        </w:rPr>
      </w:pPr>
      <w:r w:rsidRPr="00DF6D6B">
        <w:rPr>
          <w:iCs/>
          <w:szCs w:val="20"/>
        </w:rPr>
        <w:t>(b)</w:t>
      </w:r>
      <w:r w:rsidRPr="00DF6D6B">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2B2E6E8D" w14:textId="77777777" w:rsidR="00DF6D6B" w:rsidRPr="00DF6D6B" w:rsidRDefault="00DF6D6B" w:rsidP="00DF6D6B">
      <w:pPr>
        <w:spacing w:after="240"/>
        <w:ind w:left="720" w:hanging="720"/>
        <w:rPr>
          <w:iCs/>
          <w:szCs w:val="20"/>
        </w:rPr>
      </w:pPr>
      <w:r w:rsidRPr="00DF6D6B">
        <w:rPr>
          <w:iCs/>
          <w:szCs w:val="20"/>
        </w:rPr>
        <w:t>(10)</w:t>
      </w:r>
      <w:r w:rsidRPr="00DF6D6B">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2F53D50A" w14:textId="77777777" w:rsidR="00DF6D6B" w:rsidRPr="00DF6D6B" w:rsidRDefault="00DF6D6B" w:rsidP="00DF6D6B">
      <w:pPr>
        <w:keepNext/>
        <w:widowControl w:val="0"/>
        <w:tabs>
          <w:tab w:val="left" w:pos="1260"/>
        </w:tabs>
        <w:spacing w:before="240" w:after="240"/>
        <w:ind w:left="1267" w:hanging="1267"/>
        <w:outlineLvl w:val="3"/>
        <w:rPr>
          <w:b/>
          <w:bCs/>
          <w:snapToGrid w:val="0"/>
          <w:szCs w:val="20"/>
        </w:rPr>
      </w:pPr>
      <w:bookmarkStart w:id="300" w:name="_Toc125966310"/>
      <w:r w:rsidRPr="00DF6D6B">
        <w:rPr>
          <w:b/>
          <w:bCs/>
          <w:snapToGrid w:val="0"/>
          <w:szCs w:val="20"/>
        </w:rPr>
        <w:t>6.6.14.1</w:t>
      </w:r>
      <w:r w:rsidRPr="00DF6D6B">
        <w:rPr>
          <w:b/>
          <w:bCs/>
          <w:snapToGrid w:val="0"/>
          <w:szCs w:val="20"/>
        </w:rPr>
        <w:tab/>
        <w:t>Firm Fuel Supply Service Fuel Replacement Costs Recovery</w:t>
      </w:r>
      <w:bookmarkEnd w:id="300"/>
    </w:p>
    <w:p w14:paraId="3E20B4DA" w14:textId="77777777" w:rsidR="00DF6D6B" w:rsidRPr="00DF6D6B" w:rsidRDefault="00DF6D6B" w:rsidP="00DF6D6B">
      <w:pPr>
        <w:spacing w:after="240"/>
        <w:ind w:left="720" w:hanging="720"/>
        <w:rPr>
          <w:szCs w:val="20"/>
        </w:rPr>
      </w:pPr>
      <w:r w:rsidRPr="00DF6D6B">
        <w:rPr>
          <w:szCs w:val="20"/>
        </w:rPr>
        <w:t>(1)</w:t>
      </w:r>
      <w:r w:rsidRPr="00DF6D6B">
        <w:rPr>
          <w:szCs w:val="20"/>
        </w:rPr>
        <w:tab/>
        <w:t xml:space="preserve">If ERCOT approves a Firm Fuel Supply Service Resource (FFSSR) to switch to consume the reserved </w:t>
      </w:r>
      <w:r w:rsidRPr="00DF6D6B">
        <w:rPr>
          <w:iCs/>
          <w:szCs w:val="20"/>
        </w:rPr>
        <w:t>fuel</w:t>
      </w:r>
      <w:ins w:id="301" w:author="ERCOT" w:date="2023-03-27T10:59:00Z">
        <w:r w:rsidRPr="00DF6D6B">
          <w:rPr>
            <w:szCs w:val="20"/>
          </w:rPr>
          <w:t xml:space="preserve"> and directs or approves a restocking pursuant to paragraph (5) of </w:t>
        </w:r>
        <w:r w:rsidRPr="00DF6D6B">
          <w:rPr>
            <w:szCs w:val="20"/>
          </w:rPr>
          <w:lastRenderedPageBreak/>
          <w:t>Section 3.14.5</w:t>
        </w:r>
      </w:ins>
      <w:ins w:id="302" w:author="ERCOT" w:date="2023-03-27T11:00:00Z">
        <w:r w:rsidRPr="00DF6D6B">
          <w:rPr>
            <w:szCs w:val="20"/>
          </w:rPr>
          <w:t>, Firm Fuel Supply Service</w:t>
        </w:r>
      </w:ins>
      <w:r w:rsidRPr="00DF6D6B">
        <w:rPr>
          <w:szCs w:val="20"/>
        </w:rPr>
        <w:t>, ERCOT shall pay the QSE representing the FFSSR for the replacement of burned fuel, if the QSE has:</w:t>
      </w:r>
    </w:p>
    <w:p w14:paraId="07C6EF55" w14:textId="77777777" w:rsidR="00DF6D6B" w:rsidRPr="00DF6D6B" w:rsidRDefault="00DF6D6B" w:rsidP="00DF6D6B">
      <w:pPr>
        <w:spacing w:after="240"/>
        <w:ind w:left="1440" w:hanging="720"/>
        <w:rPr>
          <w:szCs w:val="20"/>
        </w:rPr>
      </w:pPr>
      <w:r w:rsidRPr="00DF6D6B">
        <w:rPr>
          <w:szCs w:val="20"/>
        </w:rPr>
        <w:t>(a)</w:t>
      </w:r>
      <w:r w:rsidRPr="00DF6D6B">
        <w:rPr>
          <w:szCs w:val="20"/>
        </w:rPr>
        <w:tab/>
        <w:t>Complied with the Firm Fuel Supply Service (FFSS) instruction to switch to the reserved fuel;</w:t>
      </w:r>
    </w:p>
    <w:p w14:paraId="75D84513" w14:textId="77777777" w:rsidR="00DF6D6B" w:rsidRPr="00DF6D6B" w:rsidRDefault="00DF6D6B" w:rsidP="00DF6D6B">
      <w:pPr>
        <w:spacing w:after="240"/>
        <w:ind w:left="1440" w:hanging="720"/>
        <w:rPr>
          <w:szCs w:val="20"/>
        </w:rPr>
      </w:pPr>
      <w:r w:rsidRPr="00DF6D6B">
        <w:rPr>
          <w:szCs w:val="20"/>
        </w:rPr>
        <w:t>(b)</w:t>
      </w:r>
      <w:r w:rsidRPr="00DF6D6B">
        <w:rPr>
          <w:szCs w:val="20"/>
        </w:rPr>
        <w:tab/>
        <w:t xml:space="preserve">Submitted a Settlement and billing dispute consistent with the dispute process described in Section 9.14, Settlement and Billing Dispute Process;  </w:t>
      </w:r>
    </w:p>
    <w:p w14:paraId="04DEE8C3" w14:textId="77777777" w:rsidR="00DF6D6B" w:rsidRPr="00DF6D6B" w:rsidRDefault="00DF6D6B" w:rsidP="00DF6D6B">
      <w:pPr>
        <w:spacing w:after="240"/>
        <w:ind w:left="1440" w:hanging="720"/>
        <w:rPr>
          <w:szCs w:val="20"/>
        </w:rPr>
      </w:pPr>
      <w:r w:rsidRPr="00DF6D6B">
        <w:rPr>
          <w:szCs w:val="20"/>
        </w:rPr>
        <w:t>(c)</w:t>
      </w:r>
      <w:r w:rsidRPr="00DF6D6B">
        <w:rPr>
          <w:szCs w:val="20"/>
        </w:rPr>
        <w:tab/>
        <w:t>Submitted the following within 90 days of the issuance of a Real-Time Market (RTM) Initial Statement for the Operating Day on which the FFSS instruction was issued:</w:t>
      </w:r>
    </w:p>
    <w:p w14:paraId="769421E1" w14:textId="77777777" w:rsidR="00DF6D6B" w:rsidRPr="00DF6D6B" w:rsidRDefault="00DF6D6B" w:rsidP="00DF6D6B">
      <w:pPr>
        <w:spacing w:after="240"/>
        <w:ind w:left="2160" w:hanging="720"/>
        <w:rPr>
          <w:szCs w:val="20"/>
        </w:rPr>
      </w:pPr>
      <w:r w:rsidRPr="00DF6D6B">
        <w:rPr>
          <w:szCs w:val="20"/>
        </w:rPr>
        <w:t>(i)</w:t>
      </w:r>
      <w:r w:rsidRPr="00DF6D6B">
        <w:rPr>
          <w:szCs w:val="20"/>
        </w:rPr>
        <w:tab/>
        <w:t>An attestation signed by an officer or executive with authority to bind the QSE stating that the information contained in the dispute is accurate;</w:t>
      </w:r>
    </w:p>
    <w:p w14:paraId="2BE4B8EA" w14:textId="77777777" w:rsidR="00DF6D6B" w:rsidRPr="00DF6D6B" w:rsidRDefault="00DF6D6B" w:rsidP="00DF6D6B">
      <w:pPr>
        <w:spacing w:after="240"/>
        <w:ind w:left="2160" w:hanging="720"/>
        <w:rPr>
          <w:szCs w:val="20"/>
        </w:rPr>
      </w:pPr>
      <w:r w:rsidRPr="00DF6D6B">
        <w:rPr>
          <w:szCs w:val="20"/>
        </w:rPr>
        <w:t>(ii)</w:t>
      </w:r>
      <w:r w:rsidRPr="00DF6D6B">
        <w:rPr>
          <w:szCs w:val="20"/>
        </w:rPr>
        <w:tab/>
        <w:t>For each deployment of FFSS, the quantity of total fuel consumed for the hours in each instance when FFSS was deployed;</w:t>
      </w:r>
    </w:p>
    <w:p w14:paraId="0096AC5F" w14:textId="77777777" w:rsidR="00DF6D6B" w:rsidRPr="00DF6D6B" w:rsidRDefault="00DF6D6B" w:rsidP="00DF6D6B">
      <w:pPr>
        <w:spacing w:after="240"/>
        <w:ind w:left="2160" w:hanging="720"/>
        <w:rPr>
          <w:szCs w:val="20"/>
        </w:rPr>
      </w:pPr>
      <w:r w:rsidRPr="00DF6D6B">
        <w:rPr>
          <w:szCs w:val="20"/>
        </w:rPr>
        <w:t>(iii)</w:t>
      </w:r>
      <w:r w:rsidRPr="00DF6D6B">
        <w:rPr>
          <w:szCs w:val="20"/>
        </w:rPr>
        <w:tab/>
        <w:t>For thermal units, the input-output equation or other documentation that allows for verification of fuel consumption for the hours when FFSS was deployed;</w:t>
      </w:r>
    </w:p>
    <w:p w14:paraId="2F5F774E" w14:textId="77777777" w:rsidR="00DF6D6B" w:rsidRPr="00DF6D6B" w:rsidRDefault="00DF6D6B" w:rsidP="00DF6D6B">
      <w:pPr>
        <w:spacing w:after="240"/>
        <w:ind w:left="2160" w:hanging="720"/>
        <w:rPr>
          <w:szCs w:val="20"/>
        </w:rPr>
      </w:pPr>
      <w:r w:rsidRPr="00DF6D6B">
        <w:rPr>
          <w:szCs w:val="20"/>
        </w:rPr>
        <w:t>(iv)</w:t>
      </w:r>
      <w:r w:rsidRPr="00DF6D6B">
        <w:rPr>
          <w:szCs w:val="20"/>
        </w:rPr>
        <w:tab/>
        <w:t>The dollar amount and quantity of fuel purchased to replace the consumed fuel;</w:t>
      </w:r>
    </w:p>
    <w:p w14:paraId="7C70A70D" w14:textId="77777777" w:rsidR="00DF6D6B" w:rsidRPr="00DF6D6B" w:rsidRDefault="00DF6D6B" w:rsidP="00DF6D6B">
      <w:pPr>
        <w:spacing w:after="240"/>
        <w:ind w:left="2160" w:hanging="720"/>
        <w:rPr>
          <w:szCs w:val="20"/>
        </w:rPr>
      </w:pPr>
      <w:r w:rsidRPr="00DF6D6B">
        <w:rPr>
          <w:szCs w:val="20"/>
        </w:rPr>
        <w:t>(v)</w:t>
      </w:r>
      <w:r w:rsidRPr="00DF6D6B">
        <w:rPr>
          <w:szCs w:val="20"/>
        </w:rPr>
        <w:tab/>
        <w:t xml:space="preserve">Sufficient documentation to support the QSE’s determination of the amount and cost of replaced fuel; and </w:t>
      </w:r>
    </w:p>
    <w:p w14:paraId="08C5A084" w14:textId="77777777" w:rsidR="00DF6D6B" w:rsidRPr="00DF6D6B" w:rsidRDefault="00DF6D6B" w:rsidP="00DF6D6B">
      <w:pPr>
        <w:spacing w:after="240"/>
        <w:ind w:left="2160" w:hanging="720"/>
        <w:rPr>
          <w:ins w:id="303" w:author="ERCOT" w:date="2023-03-27T11:00:00Z"/>
          <w:szCs w:val="20"/>
        </w:rPr>
      </w:pPr>
      <w:r w:rsidRPr="00DF6D6B">
        <w:rPr>
          <w:szCs w:val="20"/>
        </w:rPr>
        <w:t>(vi)</w:t>
      </w:r>
      <w:r w:rsidRPr="00DF6D6B">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304" w:author="ERCOT" w:date="2023-03-27T11:00:00Z">
        <w:r w:rsidRPr="00DF6D6B">
          <w:rPr>
            <w:szCs w:val="20"/>
          </w:rPr>
          <w:t xml:space="preserve">  </w:t>
        </w:r>
      </w:ins>
    </w:p>
    <w:p w14:paraId="20AB8A59" w14:textId="77777777" w:rsidR="00DF6D6B" w:rsidRPr="00DF6D6B" w:rsidRDefault="00DF6D6B" w:rsidP="00DF6D6B">
      <w:pPr>
        <w:spacing w:after="240"/>
        <w:ind w:left="720" w:hanging="720"/>
        <w:rPr>
          <w:szCs w:val="20"/>
        </w:rPr>
      </w:pPr>
      <w:ins w:id="305" w:author="ERCOT" w:date="2023-03-27T11:00:00Z">
        <w:r w:rsidRPr="00DF6D6B">
          <w:rPr>
            <w:szCs w:val="20"/>
          </w:rPr>
          <w:t>(2)</w:t>
        </w:r>
        <w:r w:rsidRPr="00DF6D6B">
          <w:rPr>
            <w:szCs w:val="20"/>
          </w:rPr>
          <w:tab/>
        </w:r>
      </w:ins>
      <w:ins w:id="306" w:author="ERCOT" w:date="2023-03-29T13:49:00Z">
        <w:r w:rsidRPr="00DF6D6B">
          <w:rPr>
            <w:szCs w:val="20"/>
          </w:rPr>
          <w:t xml:space="preserve">In addition to the requirements </w:t>
        </w:r>
        <w:r w:rsidRPr="00DF6D6B">
          <w:t>under paragraph (1)(c)</w:t>
        </w:r>
        <w:r w:rsidRPr="00DF6D6B">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Pr="00DF6D6B">
          <w:t>deployment and that its actual receipts and deliveries of such replacement fuel conformed with its nominated quantities.</w:t>
        </w:r>
      </w:ins>
    </w:p>
    <w:p w14:paraId="6FE73A1E" w14:textId="77777777" w:rsidR="00DF6D6B" w:rsidRPr="00DF6D6B" w:rsidRDefault="00DF6D6B" w:rsidP="00DF6D6B">
      <w:pPr>
        <w:spacing w:after="240"/>
        <w:ind w:left="720" w:hanging="720"/>
        <w:rPr>
          <w:szCs w:val="20"/>
        </w:rPr>
      </w:pPr>
      <w:r w:rsidRPr="00DF6D6B">
        <w:rPr>
          <w:szCs w:val="20"/>
        </w:rPr>
        <w:t>(</w:t>
      </w:r>
      <w:ins w:id="307" w:author="ERCOT" w:date="2023-03-27T11:03:00Z">
        <w:r w:rsidRPr="00DF6D6B">
          <w:rPr>
            <w:szCs w:val="20"/>
          </w:rPr>
          <w:t>3</w:t>
        </w:r>
      </w:ins>
      <w:del w:id="308" w:author="ERCOT" w:date="2023-03-27T11:03:00Z">
        <w:r w:rsidRPr="00DF6D6B">
          <w:rPr>
            <w:szCs w:val="20"/>
          </w:rPr>
          <w:delText>2</w:delText>
        </w:r>
      </w:del>
      <w:r w:rsidRPr="00DF6D6B">
        <w:rPr>
          <w:szCs w:val="20"/>
        </w:rPr>
        <w:t>)</w:t>
      </w:r>
      <w:r w:rsidRPr="00DF6D6B">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309" w:author="ERCOT" w:date="2023-03-27T11:00:00Z">
        <w:r w:rsidRPr="00DF6D6B">
          <w:rPr>
            <w:szCs w:val="20"/>
          </w:rPr>
          <w:t xml:space="preserve">  </w:t>
        </w:r>
      </w:ins>
      <w:ins w:id="310" w:author="ERCOT" w:date="2023-03-29T13:50:00Z">
        <w:r w:rsidRPr="00DF6D6B">
          <w:rPr>
            <w:shd w:val="clear" w:color="auto" w:fill="FFFFFF"/>
          </w:rPr>
          <w:t xml:space="preserve">In addition, the Firm Fuel Supply Service Fuel </w:t>
        </w:r>
        <w:r w:rsidRPr="00DF6D6B">
          <w:rPr>
            <w:shd w:val="clear" w:color="auto" w:fill="FFFFFF"/>
          </w:rPr>
          <w:lastRenderedPageBreak/>
          <w:t>Replacement Cost shall only include commodity and variable transportation costs directly attributable to the replenishment of fuel for the FFSSR.</w:t>
        </w:r>
      </w:ins>
    </w:p>
    <w:p w14:paraId="14AD7D2C" w14:textId="77777777" w:rsidR="00DF6D6B" w:rsidRPr="00DF6D6B" w:rsidRDefault="00DF6D6B" w:rsidP="00DF6D6B">
      <w:pPr>
        <w:spacing w:after="240"/>
        <w:ind w:left="720" w:hanging="720"/>
        <w:rPr>
          <w:szCs w:val="20"/>
        </w:rPr>
      </w:pPr>
      <w:r w:rsidRPr="00DF6D6B">
        <w:rPr>
          <w:szCs w:val="20"/>
        </w:rPr>
        <w:t>(</w:t>
      </w:r>
      <w:ins w:id="311" w:author="ERCOT" w:date="2023-03-27T11:03:00Z">
        <w:r w:rsidRPr="00DF6D6B">
          <w:rPr>
            <w:szCs w:val="20"/>
          </w:rPr>
          <w:t>4</w:t>
        </w:r>
      </w:ins>
      <w:del w:id="312" w:author="ERCOT" w:date="2023-03-27T11:03:00Z">
        <w:r w:rsidRPr="00DF6D6B">
          <w:rPr>
            <w:szCs w:val="20"/>
          </w:rPr>
          <w:delText>3</w:delText>
        </w:r>
      </w:del>
      <w:r w:rsidRPr="00DF6D6B">
        <w:rPr>
          <w:szCs w:val="20"/>
        </w:rPr>
        <w:t>)</w:t>
      </w:r>
      <w:r w:rsidRPr="00DF6D6B">
        <w:rPr>
          <w:szCs w:val="20"/>
        </w:rPr>
        <w:tab/>
        <w:t>ERCOT shall allocate any approved fuel replacement costs to the hours of the corresponding FFSS deployment period when the fuel was consumed following ERCOT’s approval to switch to utilize the awarded FFSS.</w:t>
      </w:r>
    </w:p>
    <w:p w14:paraId="5EA7C697" w14:textId="77777777" w:rsidR="00DF6D6B" w:rsidRPr="00DF6D6B" w:rsidRDefault="00DF6D6B" w:rsidP="00DF6D6B">
      <w:pPr>
        <w:keepNext/>
        <w:tabs>
          <w:tab w:val="left" w:pos="1800"/>
        </w:tabs>
        <w:spacing w:before="480" w:after="240"/>
        <w:ind w:left="1800" w:hanging="1800"/>
        <w:outlineLvl w:val="5"/>
        <w:rPr>
          <w:b/>
          <w:bCs/>
          <w:szCs w:val="22"/>
        </w:rPr>
      </w:pPr>
      <w:bookmarkStart w:id="313" w:name="_Hlk127918004"/>
      <w:r w:rsidRPr="00DF6D6B">
        <w:rPr>
          <w:b/>
          <w:bCs/>
          <w:szCs w:val="22"/>
        </w:rPr>
        <w:t>8.1.1.2.1.6</w:t>
      </w:r>
      <w:r w:rsidRPr="00DF6D6B">
        <w:rPr>
          <w:b/>
          <w:bCs/>
          <w:szCs w:val="22"/>
        </w:rPr>
        <w:tab/>
        <w:t>Firm Fuel Supply Service Resource Qualification, Testing, and Decertification</w:t>
      </w:r>
    </w:p>
    <w:p w14:paraId="657A853D" w14:textId="77777777" w:rsidR="00DF6D6B" w:rsidRPr="00DF6D6B" w:rsidRDefault="00DF6D6B" w:rsidP="00DF6D6B">
      <w:pPr>
        <w:spacing w:after="240"/>
        <w:ind w:left="720" w:hanging="720"/>
        <w:rPr>
          <w:b/>
          <w:bCs/>
          <w:szCs w:val="20"/>
        </w:rPr>
      </w:pPr>
      <w:r w:rsidRPr="00DF6D6B">
        <w:rPr>
          <w:iCs/>
          <w:szCs w:val="20"/>
        </w:rPr>
        <w:t>(1)</w:t>
      </w:r>
      <w:r w:rsidRPr="00DF6D6B">
        <w:rPr>
          <w:iCs/>
          <w:szCs w:val="20"/>
        </w:rPr>
        <w:tab/>
        <w:t>Generation Resources that meet the following requirements will be considered qualified to provide Firm Fuel Supply Service (FFSS) and may be selected in the bidding process for FFSS:</w:t>
      </w:r>
    </w:p>
    <w:p w14:paraId="28567511" w14:textId="77777777" w:rsidR="00DF6D6B" w:rsidRPr="00DF6D6B" w:rsidRDefault="00DF6D6B" w:rsidP="00DF6D6B">
      <w:pPr>
        <w:spacing w:after="240"/>
        <w:ind w:left="1440" w:hanging="720"/>
        <w:rPr>
          <w:b/>
          <w:bCs/>
          <w:iCs/>
          <w:szCs w:val="20"/>
        </w:rPr>
      </w:pPr>
      <w:r w:rsidRPr="00DF6D6B">
        <w:t>(a)</w:t>
      </w:r>
      <w:r w:rsidRPr="00DF6D6B">
        <w:tab/>
        <w:t>Successfully demonstrates dual fuel capability, the ability to establish and burn an alternative</w:t>
      </w:r>
      <w:r w:rsidRPr="00DF6D6B">
        <w:rPr>
          <w:b/>
          <w:bCs/>
        </w:rPr>
        <w:t xml:space="preserve"> </w:t>
      </w:r>
      <w:r w:rsidRPr="00DF6D6B">
        <w:t>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t>
      </w:r>
    </w:p>
    <w:p w14:paraId="17D5C2FA" w14:textId="77777777" w:rsidR="00DF6D6B" w:rsidRPr="00DF6D6B" w:rsidRDefault="00DF6D6B" w:rsidP="00DF6D6B">
      <w:pPr>
        <w:spacing w:after="240"/>
        <w:ind w:left="2160" w:hanging="720"/>
        <w:rPr>
          <w:b/>
          <w:bCs/>
        </w:rPr>
      </w:pPr>
      <w:r w:rsidRPr="00DF6D6B">
        <w:t>(i)</w:t>
      </w:r>
      <w:r w:rsidRPr="00DF6D6B">
        <w:tab/>
        <w:t>The onsite fuel storage for the FFSSR is sufficient to satisfy the requirements established in the Protocols and the FFSS RFP;</w:t>
      </w:r>
    </w:p>
    <w:p w14:paraId="7EA5B454" w14:textId="77777777" w:rsidR="00DF6D6B" w:rsidRPr="00DF6D6B" w:rsidRDefault="00DF6D6B" w:rsidP="00DF6D6B">
      <w:pPr>
        <w:spacing w:after="240"/>
        <w:ind w:left="2160" w:hanging="720"/>
        <w:rPr>
          <w:szCs w:val="22"/>
        </w:rPr>
      </w:pPr>
      <w:r w:rsidRPr="00DF6D6B">
        <w:t>(ii)</w:t>
      </w:r>
      <w:r w:rsidRPr="00DF6D6B">
        <w:tab/>
      </w:r>
      <w:r w:rsidRPr="00DF6D6B">
        <w:rPr>
          <w:szCs w:val="22"/>
        </w:rPr>
        <w:t>The FFSSR is capable of being dispatched by SCED but does not have to be qualified for any specific Ancillary Service; and</w:t>
      </w:r>
    </w:p>
    <w:p w14:paraId="3603ED9B" w14:textId="77777777" w:rsidR="00DF6D6B" w:rsidRPr="00DF6D6B" w:rsidRDefault="00DF6D6B" w:rsidP="00DF6D6B">
      <w:pPr>
        <w:spacing w:after="240"/>
        <w:ind w:left="2160" w:hanging="720"/>
        <w:rPr>
          <w:szCs w:val="22"/>
        </w:rPr>
      </w:pPr>
      <w:r w:rsidRPr="00DF6D6B">
        <w:rPr>
          <w:szCs w:val="22"/>
        </w:rPr>
        <w:t>(iii)</w:t>
      </w:r>
      <w:r w:rsidRPr="00DF6D6B">
        <w:rPr>
          <w:szCs w:val="22"/>
        </w:rPr>
        <w:tab/>
        <w:t>The FFSSR is able to begin operation using onsite stored alternative fuel within the period defined in the RFP; or</w:t>
      </w:r>
    </w:p>
    <w:p w14:paraId="4FBF2D26" w14:textId="77777777" w:rsidR="00DF6D6B" w:rsidRPr="00DF6D6B" w:rsidRDefault="00DF6D6B" w:rsidP="00DF6D6B">
      <w:pPr>
        <w:spacing w:after="240"/>
        <w:ind w:left="1440" w:hanging="720"/>
      </w:pPr>
      <w:r w:rsidRPr="00DF6D6B">
        <w:t>(b)</w:t>
      </w:r>
      <w:r w:rsidRPr="00DF6D6B">
        <w:tab/>
        <w:t xml:space="preserve">Has an onsite natural gas </w:t>
      </w:r>
      <w:ins w:id="314" w:author="HEN 040723" w:date="2023-04-07T09:17:00Z">
        <w:r w:rsidRPr="00DF6D6B">
          <w:t xml:space="preserve">or fuel oil </w:t>
        </w:r>
      </w:ins>
      <w:r w:rsidRPr="00DF6D6B">
        <w:t xml:space="preserve">storage capability </w:t>
      </w:r>
      <w:ins w:id="315" w:author="LCRA 041223" w:date="2023-04-12T12:30:00Z">
        <w:r w:rsidRPr="00DF6D6B">
          <w:t xml:space="preserve">or off-site natural gas storage where the Resource Entity and/or QSE owns and controls the natural gas storage and pipeline to deliver the required amount of reserve natural gas to the Generation Resource from the storage facility </w:t>
        </w:r>
      </w:ins>
      <w:r w:rsidRPr="00DF6D6B">
        <w:t xml:space="preserve">in an amount that satisfies the minimum FFSS capability requirements set forth in the FFSS RFP.  This minimum alternative </w:t>
      </w:r>
      <w:del w:id="316" w:author="LCRA 041223" w:date="2023-04-12T12:31:00Z">
        <w:r w:rsidRPr="00DF6D6B">
          <w:delText xml:space="preserve">onsite </w:delText>
        </w:r>
      </w:del>
      <w:r w:rsidRPr="00DF6D6B">
        <w:t>storage capability must be demonstrated such that the FFSSR has the capability to operate at the awarded MW value for a period defined in the FFSS RFP.  A QSE demonstrates this capability by confirming the following in its bid submission form:</w:t>
      </w:r>
    </w:p>
    <w:p w14:paraId="7433DC79" w14:textId="77777777" w:rsidR="00DF6D6B" w:rsidRPr="00DF6D6B" w:rsidRDefault="00DF6D6B" w:rsidP="00DF6D6B">
      <w:pPr>
        <w:spacing w:after="240"/>
        <w:ind w:left="2160" w:hanging="720"/>
      </w:pPr>
      <w:r w:rsidRPr="00DF6D6B">
        <w:t>(i)</w:t>
      </w:r>
      <w:r w:rsidRPr="00DF6D6B">
        <w:tab/>
        <w:t xml:space="preserve">The onsite natural gas </w:t>
      </w:r>
      <w:ins w:id="317" w:author="HEN 040723" w:date="2023-04-07T09:18:00Z">
        <w:r w:rsidRPr="00DF6D6B">
          <w:t xml:space="preserve">or fuel oil </w:t>
        </w:r>
      </w:ins>
      <w:ins w:id="318" w:author="LCRA 041223" w:date="2023-04-12T12:31:00Z">
        <w:r w:rsidRPr="00DF6D6B">
          <w:t xml:space="preserve">or qualifying off-site natural gas </w:t>
        </w:r>
      </w:ins>
      <w:r w:rsidRPr="00DF6D6B">
        <w:t>fuel storage for the FFSSR is sufficient to satisfy the requirements established in the Protocols and the FFSS RFP;</w:t>
      </w:r>
    </w:p>
    <w:p w14:paraId="049E0DB7" w14:textId="77777777" w:rsidR="00DF6D6B" w:rsidRPr="00DF6D6B" w:rsidRDefault="00DF6D6B" w:rsidP="00DF6D6B">
      <w:pPr>
        <w:spacing w:after="240"/>
        <w:ind w:left="2160" w:hanging="720"/>
      </w:pPr>
      <w:r w:rsidRPr="00DF6D6B">
        <w:lastRenderedPageBreak/>
        <w:t>(ii)</w:t>
      </w:r>
      <w:r w:rsidRPr="00DF6D6B">
        <w:tab/>
        <w:t xml:space="preserve">The FFSSR is capable of being dispatched by SCED </w:t>
      </w:r>
      <w:r w:rsidRPr="00DF6D6B">
        <w:rPr>
          <w:szCs w:val="22"/>
        </w:rPr>
        <w:t>but does not have to be qualified for any specific Ancillary Service</w:t>
      </w:r>
      <w:r w:rsidRPr="00DF6D6B">
        <w:t xml:space="preserve">; and </w:t>
      </w:r>
    </w:p>
    <w:p w14:paraId="3E80CD6B" w14:textId="77777777" w:rsidR="00DF6D6B" w:rsidRPr="00DF6D6B" w:rsidRDefault="00DF6D6B" w:rsidP="00DF6D6B">
      <w:pPr>
        <w:spacing w:after="240"/>
        <w:ind w:left="2160" w:hanging="720"/>
        <w:rPr>
          <w:szCs w:val="22"/>
        </w:rPr>
      </w:pPr>
      <w:r w:rsidRPr="00DF6D6B">
        <w:t>(iii)</w:t>
      </w:r>
      <w:r w:rsidRPr="00DF6D6B">
        <w:tab/>
        <w:t>The FFSSR is able to begin operation using onsite stored natural gas</w:t>
      </w:r>
      <w:ins w:id="319" w:author="HEN 040723" w:date="2023-04-07T09:18:00Z">
        <w:r w:rsidRPr="00DF6D6B">
          <w:t xml:space="preserve"> or fuel oil</w:t>
        </w:r>
      </w:ins>
      <w:ins w:id="320" w:author="LCRA 041223" w:date="2023-04-12T12:31:00Z">
        <w:r w:rsidRPr="00DF6D6B">
          <w:t xml:space="preserve"> or off-site stored natural gas</w:t>
        </w:r>
      </w:ins>
      <w:r w:rsidRPr="00DF6D6B">
        <w:t xml:space="preserve"> fuel within the period defined in the RFP</w:t>
      </w:r>
      <w:r w:rsidRPr="00DF6D6B">
        <w:rPr>
          <w:szCs w:val="22"/>
        </w:rPr>
        <w:t>; or</w:t>
      </w:r>
    </w:p>
    <w:p w14:paraId="6E555497" w14:textId="77777777" w:rsidR="00DF6D6B" w:rsidRPr="00DF6D6B" w:rsidRDefault="00DF6D6B" w:rsidP="00DF6D6B">
      <w:pPr>
        <w:spacing w:after="240"/>
        <w:ind w:left="1440" w:hanging="720"/>
        <w:rPr>
          <w:ins w:id="321" w:author="ERCOT" w:date="2023-03-22T08:58:00Z"/>
          <w:szCs w:val="22"/>
        </w:rPr>
      </w:pPr>
      <w:ins w:id="322" w:author="ERCOT" w:date="2023-03-22T08:58:00Z">
        <w:r w:rsidRPr="00DF6D6B">
          <w:rPr>
            <w:szCs w:val="22"/>
          </w:rPr>
          <w:t>(c)</w:t>
        </w:r>
        <w:r w:rsidRPr="00DF6D6B">
          <w:rPr>
            <w:szCs w:val="22"/>
          </w:rPr>
          <w:tab/>
          <w:t xml:space="preserve">Meets the following requirements:  </w:t>
        </w:r>
      </w:ins>
    </w:p>
    <w:p w14:paraId="5A9B1313" w14:textId="77777777" w:rsidR="00DF6D6B" w:rsidRPr="00DF6D6B" w:rsidRDefault="00DF6D6B" w:rsidP="00DF6D6B">
      <w:pPr>
        <w:spacing w:after="240"/>
        <w:ind w:left="2160" w:hanging="720"/>
        <w:rPr>
          <w:ins w:id="323" w:author="ERCOT" w:date="2023-03-22T08:58:00Z"/>
        </w:rPr>
      </w:pPr>
      <w:ins w:id="324" w:author="ERCOT" w:date="2023-03-22T08:58:00Z">
        <w:r w:rsidRPr="00DF6D6B">
          <w:t>(i)</w:t>
        </w:r>
        <w:r w:rsidRPr="00DF6D6B">
          <w:tab/>
          <w:t>The Generation Entity for the Generation Resource (or an Affiliate of such Generation Entity) either</w:t>
        </w:r>
      </w:ins>
      <w:ins w:id="325" w:author="ERCOT" w:date="2023-03-27T11:03:00Z">
        <w:r w:rsidRPr="00DF6D6B">
          <w:t xml:space="preserve"> owns a storage facility with, or</w:t>
        </w:r>
      </w:ins>
      <w:ins w:id="326" w:author="ERCOT" w:date="2023-03-22T08:58:00Z">
        <w:r w:rsidRPr="00DF6D6B">
          <w:t xml:space="preserve"> has a Firm Gas Storage Agreement for, sufficient natural gas storage capacity for the offered Generation Resource to deliver the offered MW </w:t>
        </w:r>
        <w:r w:rsidRPr="00DF6D6B">
          <w:rPr>
            <w:iCs/>
          </w:rPr>
          <w:t>for the duration requirement specified in the RFP</w:t>
        </w:r>
        <w:r w:rsidRPr="00DF6D6B">
          <w:t xml:space="preserve">; </w:t>
        </w:r>
      </w:ins>
    </w:p>
    <w:p w14:paraId="0A37A13D" w14:textId="77777777" w:rsidR="00DF6D6B" w:rsidRPr="00DF6D6B" w:rsidRDefault="00DF6D6B" w:rsidP="00DF6D6B">
      <w:pPr>
        <w:spacing w:after="240"/>
        <w:ind w:left="2160" w:hanging="720"/>
        <w:rPr>
          <w:ins w:id="327" w:author="ERCOT" w:date="2023-03-22T08:58:00Z"/>
        </w:rPr>
      </w:pPr>
      <w:ins w:id="328" w:author="ERCOT" w:date="2023-03-22T08:58:00Z">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xml:space="preserve">, and must commit to maintain such quantity </w:t>
        </w:r>
      </w:ins>
      <w:ins w:id="329" w:author="ERCOT" w:date="2023-03-27T11:03:00Z">
        <w:r w:rsidRPr="00DF6D6B">
          <w:t>of natural gas in storage at all times during the obligation period; and</w:t>
        </w:r>
      </w:ins>
    </w:p>
    <w:p w14:paraId="133152C4" w14:textId="77777777" w:rsidR="00DF6D6B" w:rsidRPr="00DF6D6B" w:rsidRDefault="00DF6D6B" w:rsidP="00DF6D6B">
      <w:pPr>
        <w:spacing w:after="240"/>
        <w:ind w:left="2160" w:hanging="720"/>
        <w:rPr>
          <w:ins w:id="330" w:author="ERCOT" w:date="2023-03-22T08:58:00Z"/>
        </w:rPr>
      </w:pPr>
      <w:ins w:id="331" w:author="ERCOT" w:date="2023-03-22T08:58:00Z">
        <w:r w:rsidRPr="00DF6D6B">
          <w:t>(iii)</w:t>
        </w:r>
        <w:r w:rsidRPr="00DF6D6B">
          <w:tab/>
          <w:t>The Generation Entity for the Generation Resource (or an Affiliate of such Generation Entity) must have entered into a Firm Transportation Agreement</w:t>
        </w:r>
      </w:ins>
      <w:ins w:id="332" w:author="ERCOT 050923" w:date="2023-05-09T15:28:00Z">
        <w:r w:rsidRPr="00DF6D6B">
          <w:t xml:space="preserve"> on an FFSS Qualifying Pipeline, or multiple Firm Transportation Agreements on multiple Qualifying Pipelines, and</w:t>
        </w:r>
      </w:ins>
      <w:ins w:id="333" w:author="ERCOT" w:date="2023-03-22T08:58:00Z">
        <w:del w:id="334" w:author="ERCOT 050923" w:date="2023-05-09T15:28:00Z">
          <w:r w:rsidRPr="00DF6D6B">
            <w:delText xml:space="preserve"> with</w:delText>
          </w:r>
        </w:del>
        <w:r w:rsidRPr="00DF6D6B">
          <w:t xml:space="preserve">: </w:t>
        </w:r>
      </w:ins>
    </w:p>
    <w:p w14:paraId="6640E61E" w14:textId="77777777" w:rsidR="00DF6D6B" w:rsidRPr="00DF6D6B" w:rsidRDefault="00DF6D6B" w:rsidP="00DF6D6B">
      <w:pPr>
        <w:spacing w:after="240"/>
        <w:ind w:left="2880" w:hanging="720"/>
        <w:rPr>
          <w:ins w:id="335" w:author="ERCOT" w:date="2023-03-22T08:58:00Z"/>
        </w:rPr>
      </w:pPr>
      <w:ins w:id="336" w:author="ERCOT" w:date="2023-03-22T08:58:00Z">
        <w:r w:rsidRPr="00DF6D6B">
          <w:t>(A)</w:t>
        </w:r>
        <w:r w:rsidRPr="00DF6D6B">
          <w:tab/>
        </w:r>
      </w:ins>
      <w:ins w:id="337" w:author="ERCOT 050923" w:date="2023-05-09T15:28:00Z">
        <w:r w:rsidRPr="00DF6D6B">
          <w:t>Each Firm Transportation Agreement must have a</w:t>
        </w:r>
      </w:ins>
      <w:ins w:id="338" w:author="ERCOT" w:date="2023-03-22T08:58:00Z">
        <w:del w:id="339" w:author="ERCOT 050923" w:date="2023-05-09T15:28:00Z">
          <w:r w:rsidRPr="00DF6D6B">
            <w:delText>A</w:delText>
          </w:r>
        </w:del>
        <w:r w:rsidRPr="00DF6D6B">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ins>
    </w:p>
    <w:p w14:paraId="62C90096" w14:textId="77777777" w:rsidR="00DF6D6B" w:rsidRPr="00DF6D6B" w:rsidRDefault="00DF6D6B" w:rsidP="00DF6D6B">
      <w:pPr>
        <w:spacing w:after="240"/>
        <w:ind w:left="2880" w:hanging="720"/>
        <w:rPr>
          <w:ins w:id="340" w:author="ERCOT" w:date="2023-03-29T13:50:00Z"/>
        </w:rPr>
      </w:pPr>
      <w:ins w:id="341" w:author="ERCOT" w:date="2023-03-22T08:58:00Z">
        <w:r w:rsidRPr="00DF6D6B">
          <w:t>(B)</w:t>
        </w:r>
        <w:r w:rsidRPr="00DF6D6B">
          <w:tab/>
        </w:r>
      </w:ins>
      <w:ins w:id="342" w:author="ERCOT 050923" w:date="2023-05-09T15:28:00Z">
        <w:r w:rsidRPr="00DF6D6B">
          <w:t xml:space="preserve">At least one of the Firm Transportation Agreements must contain </w:t>
        </w:r>
      </w:ins>
      <w:ins w:id="343" w:author="ERCOT 050923" w:date="2023-05-09T15:29:00Z">
        <w:r w:rsidRPr="00DF6D6B">
          <w:t>a</w:t>
        </w:r>
      </w:ins>
      <w:ins w:id="344" w:author="ERCOT" w:date="2023-03-29T13:50:00Z">
        <w:del w:id="345" w:author="ERCOT 050923" w:date="2023-05-09T15:29:00Z">
          <w:r w:rsidRPr="00DF6D6B">
            <w:delText>A</w:delText>
          </w:r>
        </w:del>
        <w:r w:rsidRPr="00DF6D6B">
          <w:t xml:space="preserve"> primary receipt point that is the point of withdrawal for the storage facility used to comply with paragraph (i) above; </w:t>
        </w:r>
      </w:ins>
    </w:p>
    <w:p w14:paraId="542865B7" w14:textId="77777777" w:rsidR="00DF6D6B" w:rsidRPr="00DF6D6B" w:rsidRDefault="00DF6D6B" w:rsidP="00DF6D6B">
      <w:pPr>
        <w:spacing w:after="240"/>
        <w:ind w:left="2880" w:hanging="720"/>
        <w:rPr>
          <w:ins w:id="346" w:author="ERCOT" w:date="2023-03-27T11:05:00Z"/>
        </w:rPr>
      </w:pPr>
      <w:ins w:id="347" w:author="ERCOT" w:date="2023-03-27T11:05:00Z">
        <w:r w:rsidRPr="00DF6D6B">
          <w:t>(C)</w:t>
        </w:r>
        <w:r w:rsidRPr="00DF6D6B">
          <w:tab/>
        </w:r>
      </w:ins>
      <w:ins w:id="348" w:author="ERCOT 050923" w:date="2023-05-09T15:29:00Z">
        <w:r w:rsidRPr="00DF6D6B">
          <w:t>At least one of the Firm Transportation Agreements must contain a</w:t>
        </w:r>
      </w:ins>
      <w:ins w:id="349" w:author="ERCOT" w:date="2023-03-27T11:05:00Z">
        <w:del w:id="350" w:author="ERCOT 050923" w:date="2023-05-09T15:29:00Z">
          <w:r w:rsidRPr="00DF6D6B">
            <w:delText>A</w:delText>
          </w:r>
        </w:del>
        <w:r w:rsidRPr="00DF6D6B">
          <w:t xml:space="preserve"> primary delivery point that permits delivery of the natural gas directly to the Generation Resource (including through a plant line or other dedicated lateral);</w:t>
        </w:r>
        <w:del w:id="351" w:author="ERCOT 050923" w:date="2023-05-09T15:29:00Z">
          <w:r w:rsidRPr="00DF6D6B">
            <w:delText xml:space="preserve"> and</w:delText>
          </w:r>
        </w:del>
      </w:ins>
    </w:p>
    <w:p w14:paraId="2CD2F48C" w14:textId="77777777" w:rsidR="00DF6D6B" w:rsidRPr="00DF6D6B" w:rsidRDefault="00DF6D6B" w:rsidP="00DF6D6B">
      <w:pPr>
        <w:spacing w:after="240"/>
        <w:ind w:left="2880" w:hanging="720"/>
        <w:rPr>
          <w:ins w:id="352" w:author="ERCOT 050923" w:date="2023-05-09T15:30:00Z"/>
          <w:szCs w:val="20"/>
        </w:rPr>
      </w:pPr>
      <w:ins w:id="353" w:author="ERCOT" w:date="2023-03-27T11:05:00Z">
        <w:r w:rsidRPr="00DF6D6B">
          <w:t>(D)</w:t>
        </w:r>
        <w:r w:rsidRPr="00DF6D6B">
          <w:tab/>
        </w:r>
      </w:ins>
      <w:ins w:id="354" w:author="ERCOT 050923" w:date="2023-05-09T15:29:00Z">
        <w:r w:rsidRPr="00DF6D6B">
          <w:t xml:space="preserve">Each Firm Transportation Agreement must have </w:t>
        </w:r>
      </w:ins>
      <w:ins w:id="355" w:author="ERCOT 050923" w:date="2023-05-09T15:30:00Z">
        <w:r w:rsidRPr="00DF6D6B">
          <w:t>a</w:t>
        </w:r>
      </w:ins>
      <w:ins w:id="356" w:author="ERCOT" w:date="2023-03-27T11:05:00Z">
        <w:del w:id="357" w:author="ERCOT 050923" w:date="2023-05-09T15:30:00Z">
          <w:r w:rsidRPr="00DF6D6B">
            <w:delText>A</w:delText>
          </w:r>
        </w:del>
        <w:r w:rsidRPr="00DF6D6B">
          <w:t xml:space="preserve"> term that includes </w:t>
        </w:r>
        <w:r w:rsidRPr="00DF6D6B">
          <w:rPr>
            <w:szCs w:val="20"/>
          </w:rPr>
          <w:t xml:space="preserve">each hour of November 15 through March 15, </w:t>
        </w:r>
        <w:r w:rsidRPr="00DF6D6B">
          <w:rPr>
            <w:i/>
            <w:iCs/>
            <w:szCs w:val="20"/>
          </w:rPr>
          <w:t>i</w:t>
        </w:r>
        <w:r w:rsidRPr="00DF6D6B">
          <w:rPr>
            <w:szCs w:val="20"/>
          </w:rPr>
          <w:t>.</w:t>
        </w:r>
        <w:r w:rsidRPr="00DF6D6B">
          <w:rPr>
            <w:i/>
            <w:iCs/>
            <w:szCs w:val="20"/>
          </w:rPr>
          <w:t>e</w:t>
        </w:r>
        <w:r w:rsidRPr="00DF6D6B">
          <w:rPr>
            <w:szCs w:val="20"/>
          </w:rPr>
          <w:t>., during the FFSS obligation period</w:t>
        </w:r>
      </w:ins>
      <w:ins w:id="358" w:author="ERCOT 050923" w:date="2023-05-09T15:30:00Z">
        <w:r w:rsidRPr="00DF6D6B">
          <w:rPr>
            <w:szCs w:val="20"/>
          </w:rPr>
          <w:t>; and</w:t>
        </w:r>
      </w:ins>
    </w:p>
    <w:p w14:paraId="33FC7B3F" w14:textId="77777777" w:rsidR="00DF6D6B" w:rsidRPr="00DF6D6B" w:rsidRDefault="00DF6D6B" w:rsidP="00DF6D6B">
      <w:pPr>
        <w:spacing w:after="240"/>
        <w:ind w:left="2880" w:hanging="720"/>
        <w:rPr>
          <w:ins w:id="359" w:author="ERCOT" w:date="2023-03-27T11:05:00Z"/>
        </w:rPr>
      </w:pPr>
      <w:ins w:id="360" w:author="ERCOT 050923" w:date="2023-05-09T15:30:00Z">
        <w:r w:rsidRPr="00DF6D6B">
          <w:lastRenderedPageBreak/>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ins>
      <w:ins w:id="361" w:author="ERCOT" w:date="2023-03-27T11:05:00Z">
        <w:r w:rsidRPr="00DF6D6B">
          <w:t>.</w:t>
        </w:r>
      </w:ins>
    </w:p>
    <w:p w14:paraId="7810F84D" w14:textId="77777777" w:rsidR="00DF6D6B" w:rsidRPr="00DF6D6B" w:rsidRDefault="00DF6D6B" w:rsidP="00DF6D6B">
      <w:pPr>
        <w:spacing w:after="240"/>
        <w:ind w:left="2160" w:hanging="720"/>
        <w:rPr>
          <w:ins w:id="362" w:author="ERCOT" w:date="2023-03-27T11:05:00Z"/>
        </w:rPr>
      </w:pPr>
      <w:ins w:id="363" w:author="ERCOT" w:date="2023-03-27T11:05:00Z">
        <w:r w:rsidRPr="00DF6D6B">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ins>
    </w:p>
    <w:p w14:paraId="3E1288B3" w14:textId="77777777" w:rsidR="00DF6D6B" w:rsidRPr="00DF6D6B" w:rsidRDefault="00DF6D6B" w:rsidP="00DF6D6B">
      <w:pPr>
        <w:spacing w:after="240"/>
        <w:ind w:left="2880" w:hanging="720"/>
        <w:rPr>
          <w:ins w:id="364" w:author="ERCOT" w:date="2023-03-22T08:58:00Z"/>
        </w:rPr>
      </w:pPr>
      <w:ins w:id="365" w:author="ERCOT" w:date="2023-03-22T08:58:00Z">
        <w:r w:rsidRPr="00DF6D6B">
          <w:t>(A)</w:t>
        </w:r>
        <w:r w:rsidRPr="00DF6D6B">
          <w:tab/>
          <w:t xml:space="preserve">A term that includes </w:t>
        </w:r>
        <w:r w:rsidRPr="00DF6D6B">
          <w:rPr>
            <w:szCs w:val="20"/>
          </w:rPr>
          <w:t xml:space="preserve">each hour of November 15 through March 15, </w:t>
        </w:r>
        <w:r w:rsidRPr="00DF6D6B">
          <w:rPr>
            <w:i/>
            <w:iCs/>
            <w:szCs w:val="20"/>
          </w:rPr>
          <w:t>i</w:t>
        </w:r>
        <w:r w:rsidRPr="00DF6D6B">
          <w:rPr>
            <w:szCs w:val="20"/>
          </w:rPr>
          <w:t>.</w:t>
        </w:r>
        <w:r w:rsidRPr="00DF6D6B">
          <w:rPr>
            <w:i/>
            <w:iCs/>
            <w:szCs w:val="20"/>
          </w:rPr>
          <w:t>e</w:t>
        </w:r>
        <w:r w:rsidRPr="00DF6D6B">
          <w:rPr>
            <w:szCs w:val="20"/>
          </w:rPr>
          <w:t>., during the FFSS obligation period</w:t>
        </w:r>
        <w:r w:rsidRPr="00DF6D6B">
          <w:t xml:space="preserve">; </w:t>
        </w:r>
      </w:ins>
    </w:p>
    <w:p w14:paraId="68131610" w14:textId="77777777" w:rsidR="00DF6D6B" w:rsidRPr="00DF6D6B" w:rsidRDefault="00DF6D6B" w:rsidP="00DF6D6B">
      <w:pPr>
        <w:spacing w:after="240"/>
        <w:ind w:left="2880" w:hanging="720"/>
        <w:rPr>
          <w:ins w:id="366" w:author="ERCOT" w:date="2023-03-27T11:05:00Z"/>
        </w:rPr>
      </w:pPr>
      <w:ins w:id="367" w:author="ERCOT" w:date="2023-03-27T11:05:00Z">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ins>
    </w:p>
    <w:p w14:paraId="3F425840" w14:textId="77777777" w:rsidR="00DF6D6B" w:rsidRPr="00DF6D6B" w:rsidRDefault="00DF6D6B" w:rsidP="00DF6D6B">
      <w:pPr>
        <w:spacing w:after="240"/>
        <w:ind w:left="2880" w:hanging="720"/>
        <w:rPr>
          <w:ins w:id="368" w:author="ERCOT" w:date="2023-03-27T11:05:00Z"/>
        </w:rPr>
      </w:pPr>
      <w:ins w:id="369" w:author="ERCOT" w:date="2023-03-27T11:05:00Z">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ins>
    </w:p>
    <w:p w14:paraId="6F40736D" w14:textId="77777777" w:rsidR="00DF6D6B" w:rsidRPr="00DF6D6B" w:rsidRDefault="00DF6D6B" w:rsidP="00DF6D6B">
      <w:pPr>
        <w:spacing w:after="240"/>
        <w:ind w:left="2880" w:hanging="720"/>
        <w:rPr>
          <w:ins w:id="370" w:author="ERCOT" w:date="2023-03-27T11:05:00Z"/>
        </w:rPr>
      </w:pPr>
      <w:ins w:id="371" w:author="ERCOT" w:date="2023-03-27T11:05:00Z">
        <w:r w:rsidRPr="00DF6D6B">
          <w:t>(D)</w:t>
        </w:r>
        <w:r w:rsidRPr="00DF6D6B">
          <w:tab/>
          <w:t>A point of withdrawal that is a primary receipt point under its Firm Transportation Agreement.</w:t>
        </w:r>
      </w:ins>
    </w:p>
    <w:p w14:paraId="1699172F" w14:textId="77777777" w:rsidR="00DF6D6B" w:rsidRPr="00DF6D6B" w:rsidRDefault="00DF6D6B" w:rsidP="00DF6D6B">
      <w:pPr>
        <w:spacing w:after="240"/>
        <w:ind w:left="2160" w:hanging="720"/>
        <w:rPr>
          <w:ins w:id="372" w:author="ERCOT" w:date="2023-03-27T11:05:00Z"/>
        </w:rPr>
      </w:pPr>
      <w:ins w:id="373" w:author="ERCOT" w:date="2023-03-27T11:05:00Z">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ins>
    </w:p>
    <w:p w14:paraId="0A1B1FD9" w14:textId="77777777" w:rsidR="00DF6D6B" w:rsidRPr="00DF6D6B" w:rsidRDefault="00DF6D6B" w:rsidP="00DF6D6B">
      <w:pPr>
        <w:spacing w:after="240"/>
        <w:ind w:left="2880" w:hanging="720"/>
        <w:rPr>
          <w:ins w:id="374" w:author="ERCOT" w:date="2023-03-27T11:05:00Z"/>
        </w:rPr>
      </w:pPr>
      <w:ins w:id="375" w:author="ERCOT" w:date="2023-03-27T11:05:00Z">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ins>
    </w:p>
    <w:p w14:paraId="4DA17D08" w14:textId="77777777" w:rsidR="00DF6D6B" w:rsidRPr="00DF6D6B" w:rsidRDefault="00DF6D6B" w:rsidP="00DF6D6B">
      <w:pPr>
        <w:spacing w:after="240"/>
        <w:ind w:left="2880" w:hanging="720"/>
        <w:rPr>
          <w:ins w:id="376" w:author="ERCOT" w:date="2023-03-27T11:07:00Z"/>
        </w:rPr>
      </w:pPr>
      <w:ins w:id="377" w:author="ERCOT" w:date="2023-03-27T11:07:00Z">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ins>
    </w:p>
    <w:p w14:paraId="47467465" w14:textId="77777777" w:rsidR="00DF6D6B" w:rsidRPr="00DF6D6B" w:rsidRDefault="00DF6D6B" w:rsidP="00DF6D6B">
      <w:pPr>
        <w:spacing w:after="240"/>
        <w:ind w:left="2880" w:hanging="720"/>
        <w:rPr>
          <w:ins w:id="378" w:author="ERCOT" w:date="2023-03-27T11:07:00Z"/>
        </w:rPr>
      </w:pPr>
      <w:ins w:id="379" w:author="ERCOT" w:date="2023-03-27T11:07:00Z">
        <w:r w:rsidRPr="00DF6D6B">
          <w:t>(C)</w:t>
        </w:r>
        <w:r w:rsidRPr="00DF6D6B">
          <w:tab/>
          <w:t>Withdraw from its storage facility at a point of withdrawal that is a primary receipt point under its Firm Transportation Agreement.</w:t>
        </w:r>
      </w:ins>
    </w:p>
    <w:p w14:paraId="74EC3462" w14:textId="77777777" w:rsidR="00DF6D6B" w:rsidRPr="00DF6D6B" w:rsidRDefault="00DF6D6B" w:rsidP="00DF6D6B">
      <w:pPr>
        <w:spacing w:after="240"/>
        <w:ind w:left="2160" w:hanging="720"/>
        <w:rPr>
          <w:ins w:id="380" w:author="ERCOT" w:date="2023-03-27T11:07:00Z"/>
        </w:rPr>
      </w:pPr>
      <w:ins w:id="381" w:author="ERCOT" w:date="2023-05-09T15:33:00Z">
        <w:r w:rsidRPr="00DF6D6B">
          <w:lastRenderedPageBreak/>
          <w:t>(vi)</w:t>
        </w:r>
        <w:r w:rsidRPr="00DF6D6B">
          <w:tab/>
          <w:t>The MW offered by the QSE for the Generation Resource may not be less than the Generation Resource’s Low Sustained Limit.</w:t>
        </w:r>
      </w:ins>
    </w:p>
    <w:p w14:paraId="24A290CF" w14:textId="77777777" w:rsidR="00DF6D6B" w:rsidRPr="00DF6D6B" w:rsidRDefault="00DF6D6B" w:rsidP="00DF6D6B">
      <w:pPr>
        <w:spacing w:after="240"/>
        <w:ind w:left="2160" w:hanging="720"/>
        <w:rPr>
          <w:ins w:id="382" w:author="ERCOT 050923" w:date="2023-05-09T15:35:00Z"/>
        </w:rPr>
      </w:pPr>
      <w:ins w:id="383" w:author="ERCOT 050923" w:date="2023-05-09T15:35:00Z">
        <w:r w:rsidRPr="00DF6D6B">
          <w:t>(vii)</w:t>
        </w:r>
        <w:r w:rsidRPr="00DF6D6B">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ins>
    </w:p>
    <w:p w14:paraId="0B9A1CC2" w14:textId="77777777" w:rsidR="00DF6D6B" w:rsidRPr="00DF6D6B" w:rsidRDefault="00DF6D6B" w:rsidP="00DF6D6B">
      <w:pPr>
        <w:spacing w:after="240"/>
        <w:ind w:left="1440" w:hanging="720"/>
        <w:rPr>
          <w:ins w:id="384" w:author="ERCOT" w:date="2023-03-27T11:07:00Z"/>
        </w:rPr>
      </w:pPr>
      <w:ins w:id="385" w:author="ERCOT" w:date="2023-03-27T11:07:00Z">
        <w:r w:rsidRPr="00DF6D6B">
          <w:t>(d)</w:t>
        </w:r>
        <w:r w:rsidRPr="00DF6D6B">
          <w:tab/>
          <w:t>A Generation Resource may participate as an FFSSR under only one of paragraphs (a), (b), or (c) above.</w:t>
        </w:r>
      </w:ins>
    </w:p>
    <w:p w14:paraId="324E03DC" w14:textId="77777777" w:rsidR="00DF6D6B" w:rsidRPr="00DF6D6B" w:rsidRDefault="00DF6D6B" w:rsidP="00DF6D6B">
      <w:pPr>
        <w:spacing w:after="240"/>
        <w:ind w:left="1440" w:hanging="720"/>
        <w:rPr>
          <w:szCs w:val="22"/>
        </w:rPr>
      </w:pPr>
      <w:r w:rsidRPr="00DF6D6B">
        <w:rPr>
          <w:szCs w:val="22"/>
        </w:rPr>
        <w:t>(</w:t>
      </w:r>
      <w:ins w:id="386" w:author="ERCOT" w:date="2023-03-27T11:07:00Z">
        <w:r w:rsidRPr="00DF6D6B">
          <w:rPr>
            <w:szCs w:val="22"/>
          </w:rPr>
          <w:t>e</w:t>
        </w:r>
      </w:ins>
      <w:del w:id="387" w:author="ERCOT" w:date="2023-03-22T08:58:00Z">
        <w:r w:rsidRPr="00DF6D6B">
          <w:rPr>
            <w:szCs w:val="22"/>
          </w:rPr>
          <w:delText>c</w:delText>
        </w:r>
      </w:del>
      <w:r w:rsidRPr="00DF6D6B">
        <w:rPr>
          <w:szCs w:val="22"/>
        </w:rPr>
        <w:t>)</w:t>
      </w:r>
      <w:r w:rsidRPr="00DF6D6B">
        <w:rPr>
          <w:szCs w:val="22"/>
        </w:rPr>
        <w:tab/>
      </w:r>
      <w:r w:rsidRPr="00DF6D6B">
        <w:rPr>
          <w:color w:val="000000"/>
        </w:rPr>
        <w:t>Successfully demonstrates the ability to provide FFSS in order to maintain Resource availability in the event of a natural gas curtailment or other fuel supply disruption</w:t>
      </w:r>
      <w:r w:rsidRPr="00DF6D6B">
        <w:rPr>
          <w:szCs w:val="22"/>
        </w:rPr>
        <w:t xml:space="preserve"> consistent with qualifying technologies identified by the Public Utility Commission of Texas (PUCT).</w:t>
      </w:r>
    </w:p>
    <w:p w14:paraId="75F6F067" w14:textId="77777777" w:rsidR="00DF6D6B" w:rsidRPr="00DF6D6B" w:rsidRDefault="00DF6D6B" w:rsidP="00DF6D6B">
      <w:pPr>
        <w:spacing w:after="240"/>
        <w:ind w:left="720" w:hanging="720"/>
        <w:rPr>
          <w:ins w:id="388" w:author="ERCOT" w:date="2023-03-27T11:08:00Z"/>
          <w:bCs/>
          <w:color w:val="000000"/>
        </w:rPr>
      </w:pPr>
      <w:ins w:id="389" w:author="ERCOT" w:date="2023-03-27T11:08:00Z">
        <w:r w:rsidRPr="00DF6D6B">
          <w:rPr>
            <w:iCs/>
            <w:color w:val="000000"/>
          </w:rPr>
          <w:t>(2)</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ins>
    </w:p>
    <w:p w14:paraId="1D718553" w14:textId="77777777" w:rsidR="00DF6D6B" w:rsidRPr="00DF6D6B" w:rsidRDefault="00DF6D6B" w:rsidP="00DF6D6B">
      <w:pPr>
        <w:spacing w:after="240"/>
        <w:ind w:left="1440" w:hanging="720"/>
        <w:rPr>
          <w:ins w:id="390" w:author="ERCOT" w:date="2023-03-27T11:08:00Z"/>
          <w:szCs w:val="22"/>
        </w:rPr>
      </w:pPr>
      <w:ins w:id="391" w:author="ERCOT" w:date="2023-03-27T11:08:00Z">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ins>
    </w:p>
    <w:p w14:paraId="271475D4" w14:textId="77777777" w:rsidR="00DF6D6B" w:rsidRPr="00DF6D6B" w:rsidRDefault="00DF6D6B" w:rsidP="00DF6D6B">
      <w:pPr>
        <w:spacing w:after="240"/>
        <w:ind w:left="1440" w:hanging="720"/>
        <w:rPr>
          <w:ins w:id="392" w:author="ERCOT" w:date="2023-03-27T11:08:00Z"/>
          <w:szCs w:val="22"/>
        </w:rPr>
      </w:pPr>
      <w:ins w:id="393" w:author="ERCOT" w:date="2023-03-27T11:08:00Z">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56F91417" w14:textId="77777777" w:rsidR="00DF6D6B" w:rsidRPr="00DF6D6B" w:rsidRDefault="00DF6D6B" w:rsidP="00DF6D6B">
      <w:pPr>
        <w:spacing w:after="240"/>
        <w:ind w:left="720" w:hanging="720"/>
        <w:rPr>
          <w:iCs/>
          <w:szCs w:val="20"/>
        </w:rPr>
      </w:pPr>
      <w:r w:rsidRPr="00DF6D6B">
        <w:rPr>
          <w:iCs/>
          <w:szCs w:val="20"/>
        </w:rPr>
        <w:t>(</w:t>
      </w:r>
      <w:ins w:id="394" w:author="ERCOT" w:date="2023-03-22T09:01:00Z">
        <w:r w:rsidRPr="00DF6D6B">
          <w:rPr>
            <w:iCs/>
            <w:szCs w:val="20"/>
          </w:rPr>
          <w:t>3</w:t>
        </w:r>
      </w:ins>
      <w:del w:id="395" w:author="ERCOT" w:date="2023-03-22T09:01:00Z">
        <w:r w:rsidRPr="00DF6D6B">
          <w:rPr>
            <w:iCs/>
            <w:szCs w:val="20"/>
          </w:rPr>
          <w:delText>2</w:delText>
        </w:r>
      </w:del>
      <w:r w:rsidRPr="00DF6D6B">
        <w:rPr>
          <w:iCs/>
          <w:szCs w:val="20"/>
        </w:rPr>
        <w:t>)</w:t>
      </w:r>
      <w:r w:rsidRPr="00DF6D6B">
        <w:rPr>
          <w:iCs/>
          <w:szCs w:val="20"/>
        </w:rPr>
        <w:tab/>
        <w:t xml:space="preserve">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w:t>
      </w:r>
      <w:r w:rsidRPr="00DF6D6B">
        <w:rPr>
          <w:iCs/>
          <w:szCs w:val="20"/>
        </w:rPr>
        <w:lastRenderedPageBreak/>
        <w:t>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2C849A89" w14:textId="77777777" w:rsidR="00DF6D6B" w:rsidRPr="00DF6D6B" w:rsidRDefault="00DF6D6B" w:rsidP="00DF6D6B">
      <w:pPr>
        <w:spacing w:after="240"/>
        <w:ind w:left="720" w:hanging="720"/>
        <w:rPr>
          <w:iCs/>
          <w:szCs w:val="20"/>
        </w:rPr>
      </w:pPr>
      <w:r w:rsidRPr="00DF6D6B">
        <w:rPr>
          <w:iCs/>
          <w:szCs w:val="20"/>
        </w:rPr>
        <w:t>(</w:t>
      </w:r>
      <w:ins w:id="396" w:author="ERCOT" w:date="2023-03-22T09:01:00Z">
        <w:r w:rsidRPr="00DF6D6B">
          <w:rPr>
            <w:iCs/>
            <w:szCs w:val="20"/>
          </w:rPr>
          <w:t>4</w:t>
        </w:r>
      </w:ins>
      <w:del w:id="397" w:author="ERCOT" w:date="2023-03-22T09:01:00Z">
        <w:r w:rsidRPr="00DF6D6B">
          <w:rPr>
            <w:iCs/>
            <w:szCs w:val="20"/>
          </w:rPr>
          <w:delText>3</w:delText>
        </w:r>
      </w:del>
      <w:r w:rsidRPr="00DF6D6B">
        <w:rPr>
          <w:iCs/>
          <w:szCs w:val="20"/>
        </w:rPr>
        <w:t>)</w:t>
      </w:r>
      <w:r w:rsidRPr="00DF6D6B">
        <w:rPr>
          <w:iCs/>
          <w:szCs w:val="20"/>
        </w:rPr>
        <w:tab/>
        <w:t>A QSE representing an FFSSR must ensure the full awarded FFSS capability is available by November 15 of each year awarded in the RFP.</w:t>
      </w:r>
    </w:p>
    <w:p w14:paraId="76294DFC" w14:textId="77777777" w:rsidR="00DF6D6B" w:rsidRPr="00DF6D6B" w:rsidRDefault="00DF6D6B" w:rsidP="00DF6D6B">
      <w:pPr>
        <w:spacing w:after="240"/>
        <w:ind w:left="720" w:hanging="720"/>
        <w:rPr>
          <w:iCs/>
          <w:szCs w:val="20"/>
        </w:rPr>
      </w:pPr>
      <w:r w:rsidRPr="00DF6D6B">
        <w:rPr>
          <w:iCs/>
          <w:szCs w:val="20"/>
        </w:rPr>
        <w:t>(</w:t>
      </w:r>
      <w:ins w:id="398" w:author="ERCOT" w:date="2023-03-22T09:01:00Z">
        <w:r w:rsidRPr="00DF6D6B">
          <w:rPr>
            <w:iCs/>
            <w:szCs w:val="20"/>
          </w:rPr>
          <w:t>5</w:t>
        </w:r>
      </w:ins>
      <w:del w:id="399" w:author="ERCOT" w:date="2023-03-22T09:01:00Z">
        <w:r w:rsidRPr="00DF6D6B">
          <w:rPr>
            <w:iCs/>
            <w:szCs w:val="20"/>
          </w:rPr>
          <w:delText>4</w:delText>
        </w:r>
      </w:del>
      <w:r w:rsidRPr="00DF6D6B">
        <w:rPr>
          <w:iCs/>
          <w:szCs w:val="20"/>
        </w:rPr>
        <w:t>)</w:t>
      </w:r>
      <w:r w:rsidRPr="00DF6D6B">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400" w:author="ERCOT" w:date="2023-03-22T09:01:00Z">
        <w:r w:rsidRPr="00DF6D6B">
          <w:rPr>
            <w:iCs/>
            <w:szCs w:val="20"/>
          </w:rPr>
          <w:t>3</w:t>
        </w:r>
      </w:ins>
      <w:del w:id="401" w:author="ERCOT" w:date="2023-03-22T09:01:00Z">
        <w:r w:rsidRPr="00DF6D6B">
          <w:rPr>
            <w:iCs/>
            <w:szCs w:val="20"/>
          </w:rPr>
          <w:delText>2</w:delText>
        </w:r>
      </w:del>
      <w:r w:rsidRPr="00DF6D6B">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DF6D6B" w:rsidRPr="00DF6D6B" w14:paraId="30891E50" w14:textId="77777777" w:rsidTr="00DF6D6B">
        <w:tc>
          <w:tcPr>
            <w:tcW w:w="9450" w:type="dxa"/>
            <w:tcBorders>
              <w:top w:val="single" w:sz="4" w:space="0" w:color="auto"/>
              <w:left w:val="single" w:sz="4" w:space="0" w:color="auto"/>
              <w:bottom w:val="single" w:sz="4" w:space="0" w:color="auto"/>
              <w:right w:val="single" w:sz="4" w:space="0" w:color="auto"/>
            </w:tcBorders>
            <w:shd w:val="clear" w:color="auto" w:fill="E0E0E0"/>
            <w:hideMark/>
          </w:tcPr>
          <w:p w14:paraId="29A1C30B" w14:textId="77777777" w:rsidR="00DF6D6B" w:rsidRPr="00DF6D6B" w:rsidRDefault="00DF6D6B" w:rsidP="00DF6D6B">
            <w:pPr>
              <w:spacing w:before="120" w:after="240"/>
              <w:rPr>
                <w:b/>
                <w:i/>
                <w:iCs/>
              </w:rPr>
            </w:pPr>
            <w:r w:rsidRPr="00DF6D6B">
              <w:rPr>
                <w:b/>
                <w:i/>
                <w:iCs/>
              </w:rPr>
              <w:t>[NPRR1154:  Replace paragraph (</w:t>
            </w:r>
            <w:ins w:id="402" w:author="ERCOT" w:date="2023-03-22T09:01:00Z">
              <w:r w:rsidRPr="00DF6D6B">
                <w:rPr>
                  <w:b/>
                  <w:i/>
                  <w:iCs/>
                </w:rPr>
                <w:t>5</w:t>
              </w:r>
            </w:ins>
            <w:del w:id="403" w:author="ERCOT" w:date="2023-03-22T09:01:00Z">
              <w:r w:rsidRPr="00DF6D6B">
                <w:rPr>
                  <w:b/>
                  <w:i/>
                  <w:iCs/>
                </w:rPr>
                <w:delText>4</w:delText>
              </w:r>
            </w:del>
            <w:r w:rsidRPr="00DF6D6B">
              <w:rPr>
                <w:b/>
                <w:i/>
                <w:iCs/>
              </w:rPr>
              <w:t>) above with the following upon system implementation:]</w:t>
            </w:r>
          </w:p>
          <w:p w14:paraId="3DC458A2" w14:textId="77777777" w:rsidR="00DF6D6B" w:rsidRPr="00DF6D6B" w:rsidRDefault="00DF6D6B" w:rsidP="00DF6D6B">
            <w:pPr>
              <w:spacing w:after="240"/>
              <w:ind w:left="720" w:hanging="720"/>
              <w:rPr>
                <w:iCs/>
                <w:szCs w:val="20"/>
              </w:rPr>
            </w:pPr>
            <w:r w:rsidRPr="00DF6D6B">
              <w:rPr>
                <w:iCs/>
                <w:szCs w:val="20"/>
              </w:rPr>
              <w:t>(</w:t>
            </w:r>
            <w:ins w:id="404" w:author="ERCOT" w:date="2023-03-22T09:01:00Z">
              <w:r w:rsidRPr="00DF6D6B">
                <w:rPr>
                  <w:iCs/>
                  <w:szCs w:val="20"/>
                </w:rPr>
                <w:t>5</w:t>
              </w:r>
            </w:ins>
            <w:del w:id="405" w:author="ERCOT" w:date="2023-03-22T09:01:00Z">
              <w:r w:rsidRPr="00DF6D6B">
                <w:rPr>
                  <w:iCs/>
                  <w:szCs w:val="20"/>
                </w:rPr>
                <w:delText>4</w:delText>
              </w:r>
            </w:del>
            <w:r w:rsidRPr="00DF6D6B">
              <w:rPr>
                <w:iCs/>
                <w:szCs w:val="20"/>
              </w:rPr>
              <w:t>)</w:t>
            </w:r>
            <w:r w:rsidRPr="00DF6D6B">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DF6D6B">
              <w:rPr>
                <w:szCs w:val="20"/>
              </w:rPr>
              <w:t xml:space="preserve"> </w:t>
            </w:r>
            <w:r w:rsidRPr="00DF6D6B">
              <w:rPr>
                <w:iCs/>
                <w:szCs w:val="20"/>
              </w:rPr>
              <w:t>previously approved by ERCOT to replace the FFSSR.  The FFSSR shall continue to be shown as unavailable until it can successfully come On-Line using reserved fuel or completes a successful test as described in paragraph (</w:t>
            </w:r>
            <w:ins w:id="406" w:author="ERCOT" w:date="2023-03-22T09:01:00Z">
              <w:r w:rsidRPr="00DF6D6B">
                <w:rPr>
                  <w:iCs/>
                  <w:szCs w:val="20"/>
                </w:rPr>
                <w:t>3</w:t>
              </w:r>
            </w:ins>
            <w:del w:id="407" w:author="ERCOT" w:date="2023-03-22T09:01:00Z">
              <w:r w:rsidRPr="00DF6D6B">
                <w:rPr>
                  <w:iCs/>
                  <w:szCs w:val="20"/>
                </w:rPr>
                <w:delText>2</w:delText>
              </w:r>
            </w:del>
            <w:r w:rsidRPr="00DF6D6B">
              <w:rPr>
                <w:iCs/>
                <w:szCs w:val="20"/>
              </w:rPr>
              <w:t>) above.</w:t>
            </w:r>
          </w:p>
        </w:tc>
      </w:tr>
    </w:tbl>
    <w:p w14:paraId="175CA647" w14:textId="77777777" w:rsidR="00DF6D6B" w:rsidRPr="00DF6D6B" w:rsidRDefault="00DF6D6B" w:rsidP="00DF6D6B">
      <w:pPr>
        <w:spacing w:before="240" w:after="240"/>
        <w:ind w:left="720" w:hanging="720"/>
      </w:pPr>
      <w:r w:rsidRPr="00DF6D6B">
        <w:t>(</w:t>
      </w:r>
      <w:ins w:id="408" w:author="ERCOT" w:date="2023-03-22T09:01:00Z">
        <w:r w:rsidRPr="00DF6D6B">
          <w:t>6</w:t>
        </w:r>
      </w:ins>
      <w:del w:id="409" w:author="ERCOT" w:date="2023-03-22T09:01:00Z">
        <w:r w:rsidRPr="00DF6D6B">
          <w:delText>5</w:delText>
        </w:r>
      </w:del>
      <w:r w:rsidRPr="00DF6D6B">
        <w:t>)</w:t>
      </w:r>
      <w:r w:rsidRPr="00DF6D6B">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5863A2A5" w14:textId="77777777" w:rsidR="00DF6D6B" w:rsidRPr="00DF6D6B" w:rsidRDefault="00DF6D6B" w:rsidP="00DF6D6B">
      <w:pPr>
        <w:spacing w:after="240"/>
        <w:ind w:left="720" w:hanging="720"/>
      </w:pPr>
      <w:r w:rsidRPr="00DF6D6B">
        <w:t>(</w:t>
      </w:r>
      <w:ins w:id="410" w:author="ERCOT" w:date="2023-03-22T09:01:00Z">
        <w:r w:rsidRPr="00DF6D6B">
          <w:t>7</w:t>
        </w:r>
      </w:ins>
      <w:del w:id="411" w:author="ERCOT" w:date="2023-03-22T09:01:00Z">
        <w:r w:rsidRPr="00DF6D6B">
          <w:delText>6</w:delText>
        </w:r>
      </w:del>
      <w:r w:rsidRPr="00DF6D6B">
        <w:t>)</w:t>
      </w:r>
      <w:r w:rsidRPr="00DF6D6B">
        <w:tab/>
        <w:t>If the FFSSR fails to come On-Line or stay On-Line during an FFSS deployment due to a fuel-related issue, ERCOT shall claw back and/or withhold the FFSS Standby Fee</w:t>
      </w:r>
      <w:r w:rsidRPr="00DF6D6B">
        <w:rPr>
          <w:i/>
        </w:rPr>
        <w:t xml:space="preserve"> </w:t>
      </w:r>
      <w:r w:rsidRPr="00DF6D6B">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01637E45" w14:textId="77777777" w:rsidR="00DF6D6B" w:rsidRPr="00DF6D6B" w:rsidRDefault="00DF6D6B" w:rsidP="00DF6D6B">
      <w:pPr>
        <w:spacing w:after="240"/>
        <w:ind w:left="720" w:hanging="720"/>
      </w:pPr>
      <w:r w:rsidRPr="00DF6D6B">
        <w:t>(</w:t>
      </w:r>
      <w:ins w:id="412" w:author="ERCOT" w:date="2023-03-22T09:01:00Z">
        <w:r w:rsidRPr="00DF6D6B">
          <w:t>8</w:t>
        </w:r>
      </w:ins>
      <w:del w:id="413" w:author="ERCOT" w:date="2023-03-22T09:01:00Z">
        <w:r w:rsidRPr="00DF6D6B">
          <w:delText>7</w:delText>
        </w:r>
      </w:del>
      <w:r w:rsidRPr="00DF6D6B">
        <w:t>)</w:t>
      </w:r>
      <w:r w:rsidRPr="00DF6D6B">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DF6D6B">
        <w:rPr>
          <w:i/>
        </w:rPr>
        <w:t xml:space="preserve"> </w:t>
      </w:r>
      <w:r w:rsidRPr="00DF6D6B">
        <w:t>for 90 days, in proportion to the difference between the awarded MW value and the average telemetered HSL over the FFSS deployment period.</w:t>
      </w:r>
    </w:p>
    <w:p w14:paraId="60EFC6E0" w14:textId="77777777" w:rsidR="00DF6D6B" w:rsidRPr="00DF6D6B" w:rsidRDefault="00DF6D6B" w:rsidP="00DF6D6B">
      <w:pPr>
        <w:spacing w:after="240"/>
        <w:ind w:left="720" w:hanging="720"/>
      </w:pPr>
      <w:r w:rsidRPr="00DF6D6B">
        <w:t>(</w:t>
      </w:r>
      <w:ins w:id="414" w:author="ERCOT" w:date="2023-03-22T09:01:00Z">
        <w:r w:rsidRPr="00DF6D6B">
          <w:t>9</w:t>
        </w:r>
      </w:ins>
      <w:del w:id="415" w:author="ERCOT" w:date="2023-03-22T09:01:00Z">
        <w:r w:rsidRPr="00DF6D6B">
          <w:delText>8</w:delText>
        </w:r>
      </w:del>
      <w:r w:rsidRPr="00DF6D6B">
        <w:t>)</w:t>
      </w:r>
      <w:r w:rsidRPr="00DF6D6B">
        <w:tab/>
        <w:t xml:space="preserve">If the FFSSR comes On-Line or continues generating using reserved fuel during an FFSS deployment but fails to generate on average at the minimum of either 95% of the MW </w:t>
      </w:r>
      <w:r w:rsidRPr="00DF6D6B">
        <w:lastRenderedPageBreak/>
        <w:t>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69AD66DA" w14:textId="77777777" w:rsidR="00DF6D6B" w:rsidRPr="00DF6D6B" w:rsidRDefault="00DF6D6B" w:rsidP="00DF6D6B">
      <w:pPr>
        <w:spacing w:after="240"/>
        <w:ind w:left="720" w:hanging="720"/>
      </w:pPr>
      <w:r w:rsidRPr="00DF6D6B">
        <w:t>(</w:t>
      </w:r>
      <w:ins w:id="416" w:author="ERCOT" w:date="2023-03-22T09:01:00Z">
        <w:r w:rsidRPr="00DF6D6B">
          <w:t>10</w:t>
        </w:r>
      </w:ins>
      <w:del w:id="417" w:author="ERCOT" w:date="2023-03-22T09:01:00Z">
        <w:r w:rsidRPr="00DF6D6B">
          <w:delText>9</w:delText>
        </w:r>
      </w:del>
      <w:r w:rsidRPr="00DF6D6B">
        <w:t>)</w:t>
      </w:r>
      <w:r w:rsidRPr="00DF6D6B">
        <w:tab/>
        <w:t>If the FFSSR fails to come On-Line or stay On-Line during an FFSS deployment due to a non-fuel related issue, ERCOT shall claw back and/or withhold the FFSS Standby Fee</w:t>
      </w:r>
      <w:r w:rsidRPr="00DF6D6B">
        <w:rPr>
          <w:i/>
        </w:rPr>
        <w:t xml:space="preserve"> </w:t>
      </w:r>
      <w:r w:rsidRPr="00DF6D6B">
        <w:t xml:space="preserve">for 15 days. </w:t>
      </w:r>
    </w:p>
    <w:p w14:paraId="3C4F9894" w14:textId="77777777" w:rsidR="00DF6D6B" w:rsidRPr="00DF6D6B" w:rsidRDefault="00DF6D6B" w:rsidP="00DF6D6B">
      <w:pPr>
        <w:spacing w:after="240"/>
        <w:ind w:left="720" w:hanging="720"/>
      </w:pPr>
      <w:r w:rsidRPr="00DF6D6B">
        <w:t>(1</w:t>
      </w:r>
      <w:ins w:id="418" w:author="ERCOT" w:date="2023-03-22T09:01:00Z">
        <w:r w:rsidRPr="00DF6D6B">
          <w:t>1</w:t>
        </w:r>
      </w:ins>
      <w:del w:id="419" w:author="ERCOT" w:date="2023-03-22T09:01:00Z">
        <w:r w:rsidRPr="00DF6D6B">
          <w:delText>0</w:delText>
        </w:r>
      </w:del>
      <w:r w:rsidRPr="00DF6D6B">
        <w:t>)</w:t>
      </w:r>
      <w:r w:rsidRPr="00DF6D6B">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DF6D6B">
        <w:rPr>
          <w:i/>
        </w:rPr>
        <w:t xml:space="preserve"> </w:t>
      </w:r>
      <w:r w:rsidRPr="00DF6D6B">
        <w:t>for 15 days, in proportion to the difference between the awarded MW value and the average telemetered HSL over the FFSS deployment period.</w:t>
      </w:r>
    </w:p>
    <w:p w14:paraId="549D485F" w14:textId="77777777" w:rsidR="00DF6D6B" w:rsidRPr="00DF6D6B" w:rsidRDefault="00DF6D6B" w:rsidP="00DF6D6B">
      <w:pPr>
        <w:spacing w:after="240"/>
        <w:ind w:left="720" w:hanging="720"/>
      </w:pPr>
      <w:r w:rsidRPr="00DF6D6B">
        <w:t>(1</w:t>
      </w:r>
      <w:ins w:id="420" w:author="ERCOT" w:date="2023-03-22T09:01:00Z">
        <w:r w:rsidRPr="00DF6D6B">
          <w:t>2</w:t>
        </w:r>
      </w:ins>
      <w:del w:id="421" w:author="ERCOT" w:date="2023-03-22T09:01:00Z">
        <w:r w:rsidRPr="00DF6D6B">
          <w:delText>1</w:delText>
        </w:r>
      </w:del>
      <w:r w:rsidRPr="00DF6D6B">
        <w:t>)</w:t>
      </w:r>
      <w:r w:rsidRPr="00DF6D6B">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30EE3FDA" w14:textId="77777777" w:rsidR="00DF6D6B" w:rsidRPr="00DF6D6B" w:rsidRDefault="00DF6D6B" w:rsidP="00DF6D6B">
      <w:pPr>
        <w:spacing w:after="240"/>
        <w:ind w:left="720" w:hanging="720"/>
      </w:pPr>
      <w:r w:rsidRPr="00DF6D6B">
        <w:t>(1</w:t>
      </w:r>
      <w:ins w:id="422" w:author="ERCOT" w:date="2023-03-22T09:01:00Z">
        <w:r w:rsidRPr="00DF6D6B">
          <w:t>3</w:t>
        </w:r>
      </w:ins>
      <w:del w:id="423" w:author="ERCOT" w:date="2023-03-22T09:01:00Z">
        <w:r w:rsidRPr="00DF6D6B">
          <w:delText>2</w:delText>
        </w:r>
      </w:del>
      <w:r w:rsidRPr="00DF6D6B">
        <w:t>)</w:t>
      </w:r>
      <w:r w:rsidRPr="00DF6D6B">
        <w:tab/>
        <w:t>Notwithstanding paragraphs (</w:t>
      </w:r>
      <w:ins w:id="424" w:author="ERCOT" w:date="2023-03-22T09:00:00Z">
        <w:r w:rsidRPr="00DF6D6B">
          <w:t>6</w:t>
        </w:r>
      </w:ins>
      <w:del w:id="425" w:author="ERCOT" w:date="2023-03-22T09:00:00Z">
        <w:r w:rsidRPr="00DF6D6B">
          <w:delText>5</w:delText>
        </w:r>
      </w:del>
      <w:r w:rsidRPr="00DF6D6B">
        <w:t>) through (1</w:t>
      </w:r>
      <w:ins w:id="426" w:author="ERCOT" w:date="2023-03-22T09:00:00Z">
        <w:r w:rsidRPr="00DF6D6B">
          <w:t>2</w:t>
        </w:r>
      </w:ins>
      <w:del w:id="427" w:author="ERCOT" w:date="2023-03-22T09:00:00Z">
        <w:r w:rsidRPr="00DF6D6B">
          <w:delText>1</w:delText>
        </w:r>
      </w:del>
      <w:r w:rsidRPr="00DF6D6B">
        <w:t>)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w:t>
      </w:r>
      <w:ins w:id="428" w:author="ERCOT" w:date="2023-03-22T09:00:00Z">
        <w:r w:rsidRPr="00DF6D6B">
          <w:t>8</w:t>
        </w:r>
      </w:ins>
      <w:del w:id="429" w:author="ERCOT" w:date="2023-03-22T09:00:00Z">
        <w:r w:rsidRPr="00DF6D6B">
          <w:delText>7</w:delText>
        </w:r>
      </w:del>
      <w:r w:rsidRPr="00DF6D6B">
        <w:t>) and (</w:t>
      </w:r>
      <w:ins w:id="430" w:author="ERCOT" w:date="2023-03-22T09:00:00Z">
        <w:r w:rsidRPr="00DF6D6B">
          <w:t>9</w:t>
        </w:r>
      </w:ins>
      <w:del w:id="431" w:author="ERCOT" w:date="2023-03-22T09:00:00Z">
        <w:r w:rsidRPr="00DF6D6B">
          <w:delText>8</w:delText>
        </w:r>
      </w:del>
      <w:r w:rsidRPr="00DF6D6B">
        <w:t>) occur for the same deployment period, ERCOT shall only claw back the larger amount calculated in paragraph (</w:t>
      </w:r>
      <w:ins w:id="432" w:author="ERCOT" w:date="2023-03-22T09:00:00Z">
        <w:r w:rsidRPr="00DF6D6B">
          <w:t>8</w:t>
        </w:r>
      </w:ins>
      <w:del w:id="433" w:author="ERCOT" w:date="2023-03-22T09:00:00Z">
        <w:r w:rsidRPr="00DF6D6B">
          <w:delText>7</w:delText>
        </w:r>
      </w:del>
      <w:r w:rsidRPr="00DF6D6B">
        <w:t>) or (</w:t>
      </w:r>
      <w:ins w:id="434" w:author="ERCOT" w:date="2023-03-22T09:00:00Z">
        <w:r w:rsidRPr="00DF6D6B">
          <w:t>9</w:t>
        </w:r>
      </w:ins>
      <w:del w:id="435" w:author="ERCOT" w:date="2023-03-22T09:00:00Z">
        <w:r w:rsidRPr="00DF6D6B">
          <w:delText>8</w:delText>
        </w:r>
      </w:del>
      <w:r w:rsidRPr="00DF6D6B">
        <w:t>).  If conditions described in paragraphs (1</w:t>
      </w:r>
      <w:ins w:id="436" w:author="ERCOT" w:date="2023-03-22T09:01:00Z">
        <w:r w:rsidRPr="00DF6D6B">
          <w:t>1</w:t>
        </w:r>
      </w:ins>
      <w:del w:id="437" w:author="ERCOT" w:date="2023-03-22T09:01:00Z">
        <w:r w:rsidRPr="00DF6D6B">
          <w:delText>0</w:delText>
        </w:r>
      </w:del>
      <w:r w:rsidRPr="00DF6D6B">
        <w:t>) and (1</w:t>
      </w:r>
      <w:ins w:id="438" w:author="ERCOT" w:date="2023-03-22T09:01:00Z">
        <w:r w:rsidRPr="00DF6D6B">
          <w:t>2</w:t>
        </w:r>
      </w:ins>
      <w:del w:id="439" w:author="ERCOT" w:date="2023-03-22T09:01:00Z">
        <w:r w:rsidRPr="00DF6D6B">
          <w:delText>1</w:delText>
        </w:r>
      </w:del>
      <w:r w:rsidRPr="00DF6D6B">
        <w:t>) occur for the same deployment period, ERCOT shall only claw back the larger amount calculated in paragraph (1</w:t>
      </w:r>
      <w:ins w:id="440" w:author="ERCOT" w:date="2023-03-22T09:01:00Z">
        <w:r w:rsidRPr="00DF6D6B">
          <w:t>1</w:t>
        </w:r>
      </w:ins>
      <w:del w:id="441" w:author="ERCOT" w:date="2023-03-22T09:01:00Z">
        <w:r w:rsidRPr="00DF6D6B">
          <w:delText>0</w:delText>
        </w:r>
      </w:del>
      <w:r w:rsidRPr="00DF6D6B">
        <w:t>) or (1</w:t>
      </w:r>
      <w:ins w:id="442" w:author="ERCOT" w:date="2023-03-22T09:01:00Z">
        <w:r w:rsidRPr="00DF6D6B">
          <w:t>2</w:t>
        </w:r>
      </w:ins>
      <w:del w:id="443" w:author="ERCOT" w:date="2023-03-22T09:01:00Z">
        <w:r w:rsidRPr="00DF6D6B">
          <w:delText>1</w:delText>
        </w:r>
      </w:del>
      <w:r w:rsidRPr="00DF6D6B">
        <w:t>).</w:t>
      </w:r>
      <w:bookmarkEnd w:id="313"/>
    </w:p>
    <w:p w14:paraId="3F1451C8" w14:textId="77777777" w:rsidR="00DF6D6B" w:rsidRPr="00DF6D6B" w:rsidRDefault="00DF6D6B" w:rsidP="00DF6D6B">
      <w:pPr>
        <w:spacing w:after="240"/>
        <w:ind w:left="720" w:hanging="720"/>
        <w:rPr>
          <w:ins w:id="444" w:author="ERCOT" w:date="2023-03-22T09:04:00Z"/>
        </w:rPr>
      </w:pPr>
      <w:ins w:id="445" w:author="ERCOT" w:date="2023-03-22T09:04:00Z">
        <w:r w:rsidRPr="00DF6D6B">
          <w:t>(14)</w:t>
        </w:r>
        <w:r w:rsidRPr="00DF6D6B">
          <w:tab/>
          <w:t xml:space="preserve">If an FFSSR </w:t>
        </w:r>
      </w:ins>
      <w:ins w:id="446" w:author="TAC 052323" w:date="2023-05-24T09:58:00Z">
        <w:r w:rsidRPr="00DF6D6B">
          <w:t xml:space="preserve">is unavailable or </w:t>
        </w:r>
      </w:ins>
      <w:ins w:id="447" w:author="ERCOT" w:date="2023-03-22T09:04:00Z">
        <w:r w:rsidRPr="00DF6D6B">
          <w:t xml:space="preserve">fails to </w:t>
        </w:r>
      </w:ins>
      <w:ins w:id="448" w:author="TAC 052323" w:date="2023-05-24T09:58:00Z">
        <w:r w:rsidRPr="00DF6D6B">
          <w:t xml:space="preserve">continuously </w:t>
        </w:r>
      </w:ins>
      <w:ins w:id="449" w:author="ERCOT" w:date="2023-03-22T09:04:00Z">
        <w:r w:rsidRPr="00DF6D6B">
          <w:t>deploy due to a Force Majeure Event, the Generation Entity for such Generation Resource must provide a report to ERCOT containing certain additional information, including:</w:t>
        </w:r>
      </w:ins>
    </w:p>
    <w:p w14:paraId="0992395B" w14:textId="77777777" w:rsidR="00DF6D6B" w:rsidRPr="00DF6D6B" w:rsidRDefault="00DF6D6B" w:rsidP="00DF6D6B">
      <w:pPr>
        <w:spacing w:after="240"/>
        <w:ind w:left="1440" w:hanging="720"/>
        <w:rPr>
          <w:ins w:id="450" w:author="ERCOT" w:date="2023-03-22T09:04:00Z"/>
        </w:rPr>
      </w:pPr>
      <w:ins w:id="451" w:author="ERCOT" w:date="2023-03-22T09:04:00Z">
        <w:r w:rsidRPr="00DF6D6B">
          <w:t>(a)</w:t>
        </w:r>
        <w:r w:rsidRPr="00DF6D6B">
          <w:tab/>
          <w:t>If the basis of the non-performance is a Force Majeure Event affecting the FFSSR, a description of the Force Majeure Event giving rise to the non-performance, with reasonably full details of such Force Majeure Event;</w:t>
        </w:r>
      </w:ins>
    </w:p>
    <w:p w14:paraId="49AF076A" w14:textId="77777777" w:rsidR="00DF6D6B" w:rsidRPr="00DF6D6B" w:rsidRDefault="00DF6D6B" w:rsidP="00DF6D6B">
      <w:pPr>
        <w:spacing w:after="240"/>
        <w:ind w:left="1440" w:hanging="720"/>
        <w:rPr>
          <w:ins w:id="452" w:author="ERCOT" w:date="2023-03-27T11:10:00Z"/>
        </w:rPr>
      </w:pPr>
      <w:ins w:id="453" w:author="ERCOT" w:date="2023-03-27T11:10:00Z">
        <w:r w:rsidRPr="00DF6D6B">
          <w:t>(b)</w:t>
        </w:r>
        <w:r w:rsidRPr="00DF6D6B">
          <w:tab/>
          <w:t>If the basis of the non-performance is the unavailability of the FFSSR’s FFSS Qualifying Pipeline or natural gas storage facility:</w:t>
        </w:r>
      </w:ins>
    </w:p>
    <w:p w14:paraId="5ABC3F8E" w14:textId="77777777" w:rsidR="00DF6D6B" w:rsidRPr="00DF6D6B" w:rsidRDefault="00DF6D6B" w:rsidP="00DF6D6B">
      <w:pPr>
        <w:spacing w:after="240"/>
        <w:ind w:left="2160" w:hanging="720"/>
        <w:rPr>
          <w:ins w:id="454" w:author="ERCOT" w:date="2023-03-22T09:04:00Z"/>
        </w:rPr>
      </w:pPr>
      <w:ins w:id="455" w:author="ERCOT" w:date="2023-03-22T09:04:00Z">
        <w:r w:rsidRPr="00DF6D6B">
          <w:t>(i)</w:t>
        </w:r>
        <w:r w:rsidRPr="00DF6D6B">
          <w:tab/>
          <w:t xml:space="preserve">a copy of the relevant Firm Transportation Agreement and/or Firm Gas Storage Agreement; </w:t>
        </w:r>
      </w:ins>
    </w:p>
    <w:p w14:paraId="02DF0075" w14:textId="77777777" w:rsidR="00DF6D6B" w:rsidRPr="00DF6D6B" w:rsidRDefault="00DF6D6B" w:rsidP="00DF6D6B">
      <w:pPr>
        <w:spacing w:after="240"/>
        <w:ind w:left="2160" w:hanging="720"/>
        <w:rPr>
          <w:ins w:id="456" w:author="ERCOT" w:date="2023-03-22T09:04:00Z"/>
        </w:rPr>
      </w:pPr>
      <w:ins w:id="457" w:author="ERCOT" w:date="2023-03-22T09:04:00Z">
        <w:r w:rsidRPr="00DF6D6B">
          <w:t>(ii)</w:t>
        </w:r>
        <w:r w:rsidRPr="00DF6D6B">
          <w:tab/>
          <w:t xml:space="preserve">a copy of the nominations submitted or a detailed accounting of no notices volumes delivered for the gas day prior to the Force Majeure Event until the gas day after the Force Majeure Event; </w:t>
        </w:r>
      </w:ins>
    </w:p>
    <w:p w14:paraId="40214220" w14:textId="77777777" w:rsidR="00DF6D6B" w:rsidRPr="00DF6D6B" w:rsidRDefault="00DF6D6B" w:rsidP="00DF6D6B">
      <w:pPr>
        <w:spacing w:after="240"/>
        <w:ind w:left="2160" w:hanging="720"/>
        <w:rPr>
          <w:ins w:id="458" w:author="ERCOT" w:date="2023-03-22T09:04:00Z"/>
        </w:rPr>
      </w:pPr>
      <w:ins w:id="459" w:author="ERCOT" w:date="2023-03-22T09:04:00Z">
        <w:r w:rsidRPr="00DF6D6B">
          <w:lastRenderedPageBreak/>
          <w:t>(iii)</w:t>
        </w:r>
        <w:r w:rsidRPr="00DF6D6B">
          <w:tab/>
          <w:t xml:space="preserve">the applicable storage inventory level for the gas day prior to the Force Majeure Event until the gas day after the Force Majeure Event; </w:t>
        </w:r>
      </w:ins>
    </w:p>
    <w:p w14:paraId="56F29341" w14:textId="77777777" w:rsidR="00DF6D6B" w:rsidRPr="00DF6D6B" w:rsidRDefault="00DF6D6B" w:rsidP="00DF6D6B">
      <w:pPr>
        <w:spacing w:after="240"/>
        <w:ind w:left="2160" w:hanging="720"/>
        <w:rPr>
          <w:ins w:id="460" w:author="ERCOT" w:date="2023-03-27T11:10:00Z"/>
        </w:rPr>
      </w:pPr>
      <w:ins w:id="461" w:author="ERCOT" w:date="2023-03-27T11:10:00Z">
        <w:r w:rsidRPr="00DF6D6B">
          <w:t>(iv)</w:t>
        </w:r>
        <w:r w:rsidRPr="00DF6D6B">
          <w:tab/>
          <w:t>a copy of the force majeure notice from the FFSS Qualifying Pipeline operator or storage provider; and</w:t>
        </w:r>
      </w:ins>
    </w:p>
    <w:p w14:paraId="3307F5FD" w14:textId="77777777" w:rsidR="00DF6D6B" w:rsidRPr="00DF6D6B" w:rsidRDefault="00DF6D6B" w:rsidP="00DF6D6B">
      <w:pPr>
        <w:spacing w:after="240"/>
        <w:ind w:left="2160" w:hanging="720"/>
        <w:rPr>
          <w:ins w:id="462" w:author="ERCOT" w:date="2023-03-27T11:10:00Z"/>
        </w:rPr>
      </w:pPr>
      <w:ins w:id="463" w:author="ERCOT" w:date="2023-03-27T11:10:00Z">
        <w:r w:rsidRPr="00DF6D6B">
          <w:t>(v)</w:t>
        </w:r>
        <w:r w:rsidRPr="00DF6D6B">
          <w:tab/>
          <w:t>the capacity and flow data from the FFSS Qualifying Pipeline or storage facility for the gas day prior to the Force Majeure Event until the gas day after the Force Majeure Event;</w:t>
        </w:r>
      </w:ins>
    </w:p>
    <w:p w14:paraId="5374A86D" w14:textId="77777777" w:rsidR="00DF6D6B" w:rsidRPr="00DF6D6B" w:rsidRDefault="00DF6D6B" w:rsidP="00DF6D6B">
      <w:pPr>
        <w:spacing w:after="240"/>
        <w:ind w:left="1440" w:hanging="720"/>
        <w:rPr>
          <w:ins w:id="464" w:author="ERCOT" w:date="2023-03-27T11:10:00Z"/>
        </w:rPr>
      </w:pPr>
      <w:ins w:id="465" w:author="ERCOT" w:date="2023-03-27T11:10:00Z">
        <w:r w:rsidRPr="00DF6D6B">
          <w:t>(c)</w:t>
        </w:r>
        <w:r w:rsidRPr="00DF6D6B">
          <w:tab/>
          <w:t>To the best of its knowledge, how, why, and to what extent the Force Majeure Event actually and directly affected the FFSSR’s ability to perform;</w:t>
        </w:r>
      </w:ins>
    </w:p>
    <w:p w14:paraId="3D6E3C4F" w14:textId="77777777" w:rsidR="00DF6D6B" w:rsidRPr="00DF6D6B" w:rsidRDefault="00DF6D6B" w:rsidP="00DF6D6B">
      <w:pPr>
        <w:spacing w:after="240"/>
        <w:ind w:left="1440" w:hanging="720"/>
        <w:rPr>
          <w:ins w:id="466" w:author="ERCOT" w:date="2023-03-27T11:10:00Z"/>
        </w:rPr>
      </w:pPr>
      <w:ins w:id="467" w:author="ERCOT" w:date="2023-03-27T11:10:00Z">
        <w:r w:rsidRPr="00DF6D6B">
          <w:t>(d)</w:t>
        </w:r>
        <w:r w:rsidRPr="00DF6D6B">
          <w:tab/>
          <w:t>The FFSSR’s heat rate;</w:t>
        </w:r>
      </w:ins>
    </w:p>
    <w:p w14:paraId="490C6CF4" w14:textId="77777777" w:rsidR="00DF6D6B" w:rsidRPr="00DF6D6B" w:rsidRDefault="00DF6D6B" w:rsidP="00DF6D6B">
      <w:pPr>
        <w:spacing w:after="240"/>
        <w:ind w:left="1440" w:hanging="720"/>
        <w:rPr>
          <w:ins w:id="468" w:author="ERCOT" w:date="2023-03-27T11:10:00Z"/>
        </w:rPr>
      </w:pPr>
      <w:ins w:id="469" w:author="ERCOT" w:date="2023-03-27T11:10:00Z">
        <w:r w:rsidRPr="00DF6D6B">
          <w:t>(e)</w:t>
        </w:r>
        <w:r w:rsidRPr="00DF6D6B">
          <w:tab/>
        </w:r>
      </w:ins>
      <w:ins w:id="470" w:author="ERCOT" w:date="2023-03-29T13:51:00Z">
        <w:r w:rsidRPr="00DF6D6B">
          <w:t xml:space="preserve">The applicable nominations, and if applicable, no-notice </w:t>
        </w:r>
        <w:proofErr w:type="gramStart"/>
        <w:r w:rsidRPr="00DF6D6B">
          <w:t>delivered,</w:t>
        </w:r>
        <w:proofErr w:type="gramEnd"/>
        <w:r w:rsidRPr="00DF6D6B">
          <w:t xml:space="preserve"> on the FFSS Qualifying Pipeline from the gas day prior to the Force Majeure Event until the day after the Force Majeure Event; and</w:t>
        </w:r>
      </w:ins>
    </w:p>
    <w:p w14:paraId="7CBCA6B3" w14:textId="77777777" w:rsidR="00DF6D6B" w:rsidRPr="00DF6D6B" w:rsidRDefault="00DF6D6B" w:rsidP="00DF6D6B">
      <w:pPr>
        <w:spacing w:after="240"/>
        <w:ind w:left="1440" w:hanging="720"/>
        <w:rPr>
          <w:ins w:id="471" w:author="ERCOT" w:date="2023-03-27T11:11:00Z"/>
        </w:rPr>
      </w:pPr>
      <w:ins w:id="472" w:author="ERCOT" w:date="2023-03-27T11:11:00Z">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ins>
      <w:ins w:id="473" w:author="ERCOT" w:date="2023-03-29T13:51:00Z">
        <w:r w:rsidRPr="00DF6D6B">
          <w:t>.</w:t>
        </w:r>
      </w:ins>
    </w:p>
    <w:p w14:paraId="6C542DF7" w14:textId="77777777" w:rsidR="00DF6D6B" w:rsidRPr="00DF6D6B" w:rsidRDefault="00DF6D6B" w:rsidP="00DF6D6B">
      <w:pPr>
        <w:spacing w:after="240"/>
        <w:ind w:left="720" w:hanging="720"/>
        <w:rPr>
          <w:ins w:id="474" w:author="ERCOT" w:date="2023-03-29T13:51:00Z"/>
        </w:rPr>
      </w:pPr>
      <w:ins w:id="475" w:author="ERCOT" w:date="2023-03-29T13:51:00Z">
        <w:r w:rsidRPr="00DF6D6B">
          <w:t>(15)</w:t>
        </w:r>
        <w:r w:rsidRPr="00DF6D6B">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74745031" w14:textId="77777777" w:rsidR="00DF6D6B" w:rsidRPr="00DF6D6B" w:rsidRDefault="00DF6D6B" w:rsidP="00DF6D6B">
      <w:pPr>
        <w:spacing w:after="240"/>
        <w:ind w:left="720" w:hanging="720"/>
        <w:rPr>
          <w:ins w:id="476" w:author="ERCOT" w:date="2023-03-29T13:51:00Z"/>
        </w:rPr>
      </w:pPr>
      <w:ins w:id="477" w:author="ERCOT" w:date="2023-03-29T13:51:00Z">
        <w:r w:rsidRPr="00DF6D6B">
          <w:rPr>
            <w:szCs w:val="20"/>
          </w:rPr>
          <w:t>(16)</w:t>
        </w:r>
        <w:r w:rsidRPr="00DF6D6B">
          <w:rPr>
            <w:szCs w:val="20"/>
          </w:rPr>
          <w:tab/>
        </w:r>
        <w:r w:rsidRPr="00DF6D6B">
          <w:t>For an FFSSR, a Force Majeure Event will be treated the same as any other cause for unavailability for the purposes of calculating the FFSSR’s Firm Fuel Supply Service Hourly Rolling Equivalent Availability Factor</w:t>
        </w:r>
      </w:ins>
      <w:ins w:id="478" w:author="ERCOT 050923" w:date="2023-05-09T15:24:00Z">
        <w:r w:rsidRPr="00DF6D6B">
          <w:t xml:space="preserve"> and for paragraphs (6) through (12) above</w:t>
        </w:r>
      </w:ins>
      <w:ins w:id="479" w:author="ERCOT" w:date="2023-03-29T13:51:00Z">
        <w:r w:rsidRPr="00DF6D6B">
          <w:t>.</w:t>
        </w:r>
      </w:ins>
    </w:p>
    <w:p w14:paraId="2D35648F" w14:textId="77777777" w:rsidR="00DF6D6B" w:rsidRPr="00DF6D6B" w:rsidRDefault="00DF6D6B" w:rsidP="00DF6D6B">
      <w:pPr>
        <w:spacing w:after="240"/>
        <w:ind w:left="720" w:hanging="720"/>
        <w:rPr>
          <w:ins w:id="480" w:author="ERCOT" w:date="2023-03-29T13:51:00Z"/>
        </w:rPr>
      </w:pPr>
      <w:ins w:id="481" w:author="ERCOT" w:date="2023-03-29T13:51:00Z">
        <w:r w:rsidRPr="00DF6D6B">
          <w:rPr>
            <w:szCs w:val="20"/>
          </w:rPr>
          <w:t>(17)</w:t>
        </w:r>
        <w:r w:rsidRPr="00DF6D6B">
          <w:rPr>
            <w:szCs w:val="20"/>
          </w:rPr>
          <w:tab/>
        </w:r>
        <w:r w:rsidRPr="00DF6D6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ins>
    </w:p>
    <w:p w14:paraId="745F860E" w14:textId="77777777" w:rsidR="00DF6D6B" w:rsidRPr="00DF6D6B" w:rsidRDefault="00DF6D6B" w:rsidP="00DF6D6B">
      <w:pPr>
        <w:spacing w:after="240"/>
        <w:ind w:left="1440" w:hanging="720"/>
        <w:rPr>
          <w:ins w:id="482" w:author="ERCOT" w:date="2023-03-27T11:12:00Z"/>
        </w:rPr>
      </w:pPr>
      <w:ins w:id="483" w:author="ERCOT" w:date="2023-03-27T11:12:00Z">
        <w:r w:rsidRPr="00DF6D6B">
          <w:t>(a)</w:t>
        </w:r>
        <w:r w:rsidRPr="00DF6D6B">
          <w:tab/>
          <w:t>The QSE of such Generation Resource will be required to notify ERCOT within two business days of such a material change.</w:t>
        </w:r>
      </w:ins>
    </w:p>
    <w:p w14:paraId="4E6ED6EC" w14:textId="521FC043" w:rsidR="00A302B1" w:rsidRPr="007069C0" w:rsidRDefault="00DF6D6B" w:rsidP="00DF6D6B">
      <w:pPr>
        <w:spacing w:after="240"/>
        <w:ind w:left="1440" w:hanging="720"/>
      </w:pPr>
      <w:ins w:id="484" w:author="ERCOT" w:date="2023-03-27T11:12:00Z">
        <w:r w:rsidRPr="00DF6D6B">
          <w:lastRenderedPageBreak/>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ins>
    </w:p>
    <w:sectPr w:rsidR="00A302B1" w:rsidRPr="007069C0">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0B835" w14:textId="77777777" w:rsidR="00381C23" w:rsidRDefault="00381C23">
      <w:r>
        <w:separator/>
      </w:r>
    </w:p>
  </w:endnote>
  <w:endnote w:type="continuationSeparator" w:id="0">
    <w:p w14:paraId="3C6D115B" w14:textId="77777777" w:rsidR="00381C23" w:rsidRDefault="00381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72624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EF41511" w:rsidR="00D176CF" w:rsidRDefault="00726243">
    <w:pPr>
      <w:pStyle w:val="Footer"/>
      <w:tabs>
        <w:tab w:val="clear" w:pos="4320"/>
        <w:tab w:val="clear" w:pos="8640"/>
        <w:tab w:val="right" w:pos="9360"/>
      </w:tabs>
      <w:rPr>
        <w:rFonts w:ascii="Arial" w:hAnsi="Arial" w:cs="Arial"/>
        <w:sz w:val="18"/>
      </w:rPr>
    </w:pPr>
    <w:r w:rsidRPr="008C4961">
      <w:rPr>
        <w:rFonts w:ascii="Arial" w:hAnsi="Arial" w:cs="Arial"/>
        <w:sz w:val="18"/>
      </w:rPr>
      <w:t>11</w:t>
    </w:r>
    <w:r w:rsidR="0006699C">
      <w:rPr>
        <w:rFonts w:ascii="Arial" w:hAnsi="Arial" w:cs="Arial"/>
        <w:sz w:val="18"/>
      </w:rPr>
      <w:t>69</w:t>
    </w:r>
    <w:r w:rsidRPr="008C4961">
      <w:rPr>
        <w:rFonts w:ascii="Arial" w:hAnsi="Arial" w:cs="Arial"/>
        <w:sz w:val="18"/>
      </w:rPr>
      <w:t>NPRR</w:t>
    </w:r>
    <w:r w:rsidR="00A91A27" w:rsidRPr="008C4961">
      <w:rPr>
        <w:rFonts w:ascii="Arial" w:hAnsi="Arial" w:cs="Arial"/>
        <w:sz w:val="18"/>
      </w:rPr>
      <w:t>-</w:t>
    </w:r>
    <w:r w:rsidR="0070490A">
      <w:rPr>
        <w:rFonts w:ascii="Arial" w:hAnsi="Arial" w:cs="Arial"/>
        <w:sz w:val="18"/>
      </w:rPr>
      <w:t>1</w:t>
    </w:r>
    <w:r w:rsidR="00B167B8">
      <w:rPr>
        <w:rFonts w:ascii="Arial" w:hAnsi="Arial" w:cs="Arial"/>
        <w:sz w:val="18"/>
      </w:rPr>
      <w:t>8</w:t>
    </w:r>
    <w:r w:rsidR="001071E9">
      <w:rPr>
        <w:rFonts w:ascii="Arial" w:hAnsi="Arial" w:cs="Arial"/>
        <w:sz w:val="18"/>
      </w:rPr>
      <w:t xml:space="preserve"> </w:t>
    </w:r>
    <w:r w:rsidR="00B167B8">
      <w:rPr>
        <w:rFonts w:ascii="Arial" w:hAnsi="Arial" w:cs="Arial"/>
        <w:sz w:val="18"/>
      </w:rPr>
      <w:t>Calpine</w:t>
    </w:r>
    <w:r>
      <w:rPr>
        <w:rFonts w:ascii="Arial" w:hAnsi="Arial" w:cs="Arial"/>
        <w:sz w:val="18"/>
      </w:rPr>
      <w:t xml:space="preserve"> </w:t>
    </w:r>
    <w:r w:rsidR="001071E9">
      <w:rPr>
        <w:rFonts w:ascii="Arial" w:hAnsi="Arial" w:cs="Arial"/>
        <w:sz w:val="18"/>
      </w:rPr>
      <w:t>Comments</w:t>
    </w:r>
    <w:r w:rsidR="00A91A27" w:rsidRPr="008C4961">
      <w:rPr>
        <w:rFonts w:ascii="Arial" w:hAnsi="Arial" w:cs="Arial"/>
        <w:sz w:val="18"/>
      </w:rPr>
      <w:t xml:space="preserve"> </w:t>
    </w:r>
    <w:r w:rsidR="005D5AEC" w:rsidRPr="008C4961">
      <w:rPr>
        <w:rFonts w:ascii="Arial" w:hAnsi="Arial" w:cs="Arial"/>
        <w:sz w:val="18"/>
      </w:rPr>
      <w:t>0</w:t>
    </w:r>
    <w:r w:rsidR="00DF6D6B">
      <w:rPr>
        <w:rFonts w:ascii="Arial" w:hAnsi="Arial" w:cs="Arial"/>
        <w:sz w:val="18"/>
      </w:rPr>
      <w:t>6</w:t>
    </w:r>
    <w:r w:rsidR="00C771A2">
      <w:rPr>
        <w:rFonts w:ascii="Arial" w:hAnsi="Arial" w:cs="Arial"/>
        <w:sz w:val="18"/>
      </w:rPr>
      <w:t>1</w:t>
    </w:r>
    <w:r w:rsidR="00B167B8">
      <w:rPr>
        <w:rFonts w:ascii="Arial" w:hAnsi="Arial" w:cs="Arial"/>
        <w:sz w:val="18"/>
      </w:rPr>
      <w:t>3</w:t>
    </w:r>
    <w:r w:rsidR="00A91A27" w:rsidRPr="008C4961">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3A3742">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A3742">
      <w:rPr>
        <w:rFonts w:ascii="Arial" w:hAnsi="Arial" w:cs="Arial"/>
        <w:noProof/>
        <w:sz w:val="18"/>
      </w:rPr>
      <w:t>23</w:t>
    </w:r>
    <w:r w:rsidRPr="00412DCA">
      <w:rPr>
        <w:rFonts w:ascii="Arial" w:hAnsi="Arial" w:cs="Arial"/>
        <w:sz w:val="18"/>
      </w:rPr>
      <w:fldChar w:fldCharType="end"/>
    </w:r>
  </w:p>
  <w:p w14:paraId="24F97763" w14:textId="77777777" w:rsidR="00D176CF" w:rsidRPr="00412DCA" w:rsidRDefault="0072624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72624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3D112" w14:textId="77777777" w:rsidR="00381C23" w:rsidRDefault="00381C23">
      <w:r>
        <w:separator/>
      </w:r>
    </w:p>
  </w:footnote>
  <w:footnote w:type="continuationSeparator" w:id="0">
    <w:p w14:paraId="510CE81C" w14:textId="77777777" w:rsidR="00381C23" w:rsidRDefault="00381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3B9AC42" w:rsidR="00D176CF" w:rsidRDefault="00726243"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6B9838DE"/>
    <w:lvl w:ilvl="0" w:tplc="2AE28CAE">
      <w:start w:val="1"/>
      <w:numFmt w:val="bullet"/>
      <w:lvlText w:val=""/>
      <w:lvlJc w:val="left"/>
      <w:pPr>
        <w:ind w:left="720" w:hanging="360"/>
      </w:pPr>
      <w:rPr>
        <w:rFonts w:ascii="Symbol" w:hAnsi="Symbol" w:hint="default"/>
      </w:rPr>
    </w:lvl>
    <w:lvl w:ilvl="1" w:tplc="93A0D56E">
      <w:numFmt w:val="bullet"/>
      <w:lvlText w:val="-"/>
      <w:lvlJc w:val="left"/>
      <w:pPr>
        <w:ind w:left="1440" w:hanging="360"/>
      </w:pPr>
      <w:rPr>
        <w:rFonts w:ascii="Arial" w:eastAsia="Times New Roman" w:hAnsi="Arial" w:cs="Arial" w:hint="default"/>
      </w:rPr>
    </w:lvl>
    <w:lvl w:ilvl="2" w:tplc="67383CAE" w:tentative="1">
      <w:start w:val="1"/>
      <w:numFmt w:val="bullet"/>
      <w:lvlText w:val=""/>
      <w:lvlJc w:val="left"/>
      <w:pPr>
        <w:ind w:left="2160" w:hanging="360"/>
      </w:pPr>
      <w:rPr>
        <w:rFonts w:ascii="Wingdings" w:hAnsi="Wingdings" w:hint="default"/>
      </w:rPr>
    </w:lvl>
    <w:lvl w:ilvl="3" w:tplc="37BCB7A8" w:tentative="1">
      <w:start w:val="1"/>
      <w:numFmt w:val="bullet"/>
      <w:lvlText w:val=""/>
      <w:lvlJc w:val="left"/>
      <w:pPr>
        <w:ind w:left="2880" w:hanging="360"/>
      </w:pPr>
      <w:rPr>
        <w:rFonts w:ascii="Symbol" w:hAnsi="Symbol" w:hint="default"/>
      </w:rPr>
    </w:lvl>
    <w:lvl w:ilvl="4" w:tplc="324AD0CC" w:tentative="1">
      <w:start w:val="1"/>
      <w:numFmt w:val="bullet"/>
      <w:lvlText w:val="o"/>
      <w:lvlJc w:val="left"/>
      <w:pPr>
        <w:ind w:left="3600" w:hanging="360"/>
      </w:pPr>
      <w:rPr>
        <w:rFonts w:ascii="Courier New" w:hAnsi="Courier New" w:cs="Courier New" w:hint="default"/>
      </w:rPr>
    </w:lvl>
    <w:lvl w:ilvl="5" w:tplc="B2086D28" w:tentative="1">
      <w:start w:val="1"/>
      <w:numFmt w:val="bullet"/>
      <w:lvlText w:val=""/>
      <w:lvlJc w:val="left"/>
      <w:pPr>
        <w:ind w:left="4320" w:hanging="360"/>
      </w:pPr>
      <w:rPr>
        <w:rFonts w:ascii="Wingdings" w:hAnsi="Wingdings" w:hint="default"/>
      </w:rPr>
    </w:lvl>
    <w:lvl w:ilvl="6" w:tplc="F91A16CC" w:tentative="1">
      <w:start w:val="1"/>
      <w:numFmt w:val="bullet"/>
      <w:lvlText w:val=""/>
      <w:lvlJc w:val="left"/>
      <w:pPr>
        <w:ind w:left="5040" w:hanging="360"/>
      </w:pPr>
      <w:rPr>
        <w:rFonts w:ascii="Symbol" w:hAnsi="Symbol" w:hint="default"/>
      </w:rPr>
    </w:lvl>
    <w:lvl w:ilvl="7" w:tplc="F872B844" w:tentative="1">
      <w:start w:val="1"/>
      <w:numFmt w:val="bullet"/>
      <w:lvlText w:val="o"/>
      <w:lvlJc w:val="left"/>
      <w:pPr>
        <w:ind w:left="5760" w:hanging="360"/>
      </w:pPr>
      <w:rPr>
        <w:rFonts w:ascii="Courier New" w:hAnsi="Courier New" w:cs="Courier New" w:hint="default"/>
      </w:rPr>
    </w:lvl>
    <w:lvl w:ilvl="8" w:tplc="B6346846"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E4E2CDA">
      <w:start w:val="1"/>
      <w:numFmt w:val="bullet"/>
      <w:lvlText w:val=""/>
      <w:lvlJc w:val="left"/>
      <w:pPr>
        <w:ind w:left="720" w:hanging="360"/>
      </w:pPr>
      <w:rPr>
        <w:rFonts w:ascii="Symbol" w:hAnsi="Symbol" w:hint="default"/>
      </w:rPr>
    </w:lvl>
    <w:lvl w:ilvl="1" w:tplc="12A243F2" w:tentative="1">
      <w:start w:val="1"/>
      <w:numFmt w:val="bullet"/>
      <w:lvlText w:val="o"/>
      <w:lvlJc w:val="left"/>
      <w:pPr>
        <w:ind w:left="1440" w:hanging="360"/>
      </w:pPr>
      <w:rPr>
        <w:rFonts w:ascii="Courier New" w:hAnsi="Courier New" w:cs="Courier New" w:hint="default"/>
      </w:rPr>
    </w:lvl>
    <w:lvl w:ilvl="2" w:tplc="ED741158" w:tentative="1">
      <w:start w:val="1"/>
      <w:numFmt w:val="bullet"/>
      <w:lvlText w:val=""/>
      <w:lvlJc w:val="left"/>
      <w:pPr>
        <w:ind w:left="2160" w:hanging="360"/>
      </w:pPr>
      <w:rPr>
        <w:rFonts w:ascii="Wingdings" w:hAnsi="Wingdings" w:hint="default"/>
      </w:rPr>
    </w:lvl>
    <w:lvl w:ilvl="3" w:tplc="990E2810" w:tentative="1">
      <w:start w:val="1"/>
      <w:numFmt w:val="bullet"/>
      <w:lvlText w:val=""/>
      <w:lvlJc w:val="left"/>
      <w:pPr>
        <w:ind w:left="2880" w:hanging="360"/>
      </w:pPr>
      <w:rPr>
        <w:rFonts w:ascii="Symbol" w:hAnsi="Symbol" w:hint="default"/>
      </w:rPr>
    </w:lvl>
    <w:lvl w:ilvl="4" w:tplc="6E984884" w:tentative="1">
      <w:start w:val="1"/>
      <w:numFmt w:val="bullet"/>
      <w:lvlText w:val="o"/>
      <w:lvlJc w:val="left"/>
      <w:pPr>
        <w:ind w:left="3600" w:hanging="360"/>
      </w:pPr>
      <w:rPr>
        <w:rFonts w:ascii="Courier New" w:hAnsi="Courier New" w:cs="Courier New" w:hint="default"/>
      </w:rPr>
    </w:lvl>
    <w:lvl w:ilvl="5" w:tplc="58762018" w:tentative="1">
      <w:start w:val="1"/>
      <w:numFmt w:val="bullet"/>
      <w:lvlText w:val=""/>
      <w:lvlJc w:val="left"/>
      <w:pPr>
        <w:ind w:left="4320" w:hanging="360"/>
      </w:pPr>
      <w:rPr>
        <w:rFonts w:ascii="Wingdings" w:hAnsi="Wingdings" w:hint="default"/>
      </w:rPr>
    </w:lvl>
    <w:lvl w:ilvl="6" w:tplc="93B888A0" w:tentative="1">
      <w:start w:val="1"/>
      <w:numFmt w:val="bullet"/>
      <w:lvlText w:val=""/>
      <w:lvlJc w:val="left"/>
      <w:pPr>
        <w:ind w:left="5040" w:hanging="360"/>
      </w:pPr>
      <w:rPr>
        <w:rFonts w:ascii="Symbol" w:hAnsi="Symbol" w:hint="default"/>
      </w:rPr>
    </w:lvl>
    <w:lvl w:ilvl="7" w:tplc="E454ED90" w:tentative="1">
      <w:start w:val="1"/>
      <w:numFmt w:val="bullet"/>
      <w:lvlText w:val="o"/>
      <w:lvlJc w:val="left"/>
      <w:pPr>
        <w:ind w:left="5760" w:hanging="360"/>
      </w:pPr>
      <w:rPr>
        <w:rFonts w:ascii="Courier New" w:hAnsi="Courier New" w:cs="Courier New" w:hint="default"/>
      </w:rPr>
    </w:lvl>
    <w:lvl w:ilvl="8" w:tplc="2D2E8714"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C4DA5364">
      <w:start w:val="1"/>
      <w:numFmt w:val="lowerRoman"/>
      <w:lvlText w:val="%1."/>
      <w:lvlJc w:val="right"/>
      <w:pPr>
        <w:ind w:left="1503" w:hanging="360"/>
      </w:pPr>
    </w:lvl>
    <w:lvl w:ilvl="1" w:tplc="7A0EE79E" w:tentative="1">
      <w:start w:val="1"/>
      <w:numFmt w:val="lowerLetter"/>
      <w:lvlText w:val="%2."/>
      <w:lvlJc w:val="left"/>
      <w:pPr>
        <w:ind w:left="2223" w:hanging="360"/>
      </w:pPr>
    </w:lvl>
    <w:lvl w:ilvl="2" w:tplc="267E2224" w:tentative="1">
      <w:start w:val="1"/>
      <w:numFmt w:val="lowerRoman"/>
      <w:lvlText w:val="%3."/>
      <w:lvlJc w:val="right"/>
      <w:pPr>
        <w:ind w:left="2943" w:hanging="180"/>
      </w:pPr>
    </w:lvl>
    <w:lvl w:ilvl="3" w:tplc="41B2D15C" w:tentative="1">
      <w:start w:val="1"/>
      <w:numFmt w:val="decimal"/>
      <w:lvlText w:val="%4."/>
      <w:lvlJc w:val="left"/>
      <w:pPr>
        <w:ind w:left="3663" w:hanging="360"/>
      </w:pPr>
    </w:lvl>
    <w:lvl w:ilvl="4" w:tplc="5FEA14AC" w:tentative="1">
      <w:start w:val="1"/>
      <w:numFmt w:val="lowerLetter"/>
      <w:lvlText w:val="%5."/>
      <w:lvlJc w:val="left"/>
      <w:pPr>
        <w:ind w:left="4383" w:hanging="360"/>
      </w:pPr>
    </w:lvl>
    <w:lvl w:ilvl="5" w:tplc="82882FDE" w:tentative="1">
      <w:start w:val="1"/>
      <w:numFmt w:val="lowerRoman"/>
      <w:lvlText w:val="%6."/>
      <w:lvlJc w:val="right"/>
      <w:pPr>
        <w:ind w:left="5103" w:hanging="180"/>
      </w:pPr>
    </w:lvl>
    <w:lvl w:ilvl="6" w:tplc="D9982594" w:tentative="1">
      <w:start w:val="1"/>
      <w:numFmt w:val="decimal"/>
      <w:lvlText w:val="%7."/>
      <w:lvlJc w:val="left"/>
      <w:pPr>
        <w:ind w:left="5823" w:hanging="360"/>
      </w:pPr>
    </w:lvl>
    <w:lvl w:ilvl="7" w:tplc="E08E241E" w:tentative="1">
      <w:start w:val="1"/>
      <w:numFmt w:val="lowerLetter"/>
      <w:lvlText w:val="%8."/>
      <w:lvlJc w:val="left"/>
      <w:pPr>
        <w:ind w:left="6543" w:hanging="360"/>
      </w:pPr>
    </w:lvl>
    <w:lvl w:ilvl="8" w:tplc="111250AA" w:tentative="1">
      <w:start w:val="1"/>
      <w:numFmt w:val="lowerRoman"/>
      <w:lvlText w:val="%9."/>
      <w:lvlJc w:val="right"/>
      <w:pPr>
        <w:ind w:left="7263" w:hanging="180"/>
      </w:pPr>
    </w:lvl>
  </w:abstractNum>
  <w:abstractNum w:abstractNumId="5" w15:restartNumberingAfterBreak="0">
    <w:nsid w:val="1AF56D4F"/>
    <w:multiLevelType w:val="hybridMultilevel"/>
    <w:tmpl w:val="8ED85DE8"/>
    <w:lvl w:ilvl="0" w:tplc="A0847C5E">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D2EA8"/>
    <w:multiLevelType w:val="hybridMultilevel"/>
    <w:tmpl w:val="CF50BC0A"/>
    <w:lvl w:ilvl="0" w:tplc="FEEE89B8">
      <w:start w:val="1"/>
      <w:numFmt w:val="bullet"/>
      <w:lvlText w:val="-"/>
      <w:lvlJc w:val="left"/>
      <w:pPr>
        <w:ind w:left="720" w:hanging="360"/>
      </w:pPr>
      <w:rPr>
        <w:rFonts w:ascii="Arial" w:eastAsia="Times New Roman" w:hAnsi="Arial" w:cs="Arial" w:hint="default"/>
      </w:rPr>
    </w:lvl>
    <w:lvl w:ilvl="1" w:tplc="F9D281A2" w:tentative="1">
      <w:start w:val="1"/>
      <w:numFmt w:val="bullet"/>
      <w:lvlText w:val="o"/>
      <w:lvlJc w:val="left"/>
      <w:pPr>
        <w:ind w:left="1440" w:hanging="360"/>
      </w:pPr>
      <w:rPr>
        <w:rFonts w:ascii="Courier New" w:hAnsi="Courier New" w:cs="Courier New" w:hint="default"/>
      </w:rPr>
    </w:lvl>
    <w:lvl w:ilvl="2" w:tplc="C9241786" w:tentative="1">
      <w:start w:val="1"/>
      <w:numFmt w:val="bullet"/>
      <w:lvlText w:val=""/>
      <w:lvlJc w:val="left"/>
      <w:pPr>
        <w:ind w:left="2160" w:hanging="360"/>
      </w:pPr>
      <w:rPr>
        <w:rFonts w:ascii="Wingdings" w:hAnsi="Wingdings" w:hint="default"/>
      </w:rPr>
    </w:lvl>
    <w:lvl w:ilvl="3" w:tplc="D0F4A08E" w:tentative="1">
      <w:start w:val="1"/>
      <w:numFmt w:val="bullet"/>
      <w:lvlText w:val=""/>
      <w:lvlJc w:val="left"/>
      <w:pPr>
        <w:ind w:left="2880" w:hanging="360"/>
      </w:pPr>
      <w:rPr>
        <w:rFonts w:ascii="Symbol" w:hAnsi="Symbol" w:hint="default"/>
      </w:rPr>
    </w:lvl>
    <w:lvl w:ilvl="4" w:tplc="DF1003AC" w:tentative="1">
      <w:start w:val="1"/>
      <w:numFmt w:val="bullet"/>
      <w:lvlText w:val="o"/>
      <w:lvlJc w:val="left"/>
      <w:pPr>
        <w:ind w:left="3600" w:hanging="360"/>
      </w:pPr>
      <w:rPr>
        <w:rFonts w:ascii="Courier New" w:hAnsi="Courier New" w:cs="Courier New" w:hint="default"/>
      </w:rPr>
    </w:lvl>
    <w:lvl w:ilvl="5" w:tplc="4AA02C36" w:tentative="1">
      <w:start w:val="1"/>
      <w:numFmt w:val="bullet"/>
      <w:lvlText w:val=""/>
      <w:lvlJc w:val="left"/>
      <w:pPr>
        <w:ind w:left="4320" w:hanging="360"/>
      </w:pPr>
      <w:rPr>
        <w:rFonts w:ascii="Wingdings" w:hAnsi="Wingdings" w:hint="default"/>
      </w:rPr>
    </w:lvl>
    <w:lvl w:ilvl="6" w:tplc="67BC1980" w:tentative="1">
      <w:start w:val="1"/>
      <w:numFmt w:val="bullet"/>
      <w:lvlText w:val=""/>
      <w:lvlJc w:val="left"/>
      <w:pPr>
        <w:ind w:left="5040" w:hanging="360"/>
      </w:pPr>
      <w:rPr>
        <w:rFonts w:ascii="Symbol" w:hAnsi="Symbol" w:hint="default"/>
      </w:rPr>
    </w:lvl>
    <w:lvl w:ilvl="7" w:tplc="C674F684" w:tentative="1">
      <w:start w:val="1"/>
      <w:numFmt w:val="bullet"/>
      <w:lvlText w:val="o"/>
      <w:lvlJc w:val="left"/>
      <w:pPr>
        <w:ind w:left="5760" w:hanging="360"/>
      </w:pPr>
      <w:rPr>
        <w:rFonts w:ascii="Courier New" w:hAnsi="Courier New" w:cs="Courier New" w:hint="default"/>
      </w:rPr>
    </w:lvl>
    <w:lvl w:ilvl="8" w:tplc="D680AEF6"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35DA6CB8">
      <w:start w:val="1"/>
      <w:numFmt w:val="bullet"/>
      <w:pStyle w:val="TableBullet"/>
      <w:lvlText w:val=""/>
      <w:lvlJc w:val="left"/>
      <w:pPr>
        <w:tabs>
          <w:tab w:val="num" w:pos="360"/>
        </w:tabs>
        <w:ind w:left="360" w:hanging="360"/>
      </w:pPr>
      <w:rPr>
        <w:rFonts w:ascii="Symbol" w:hAnsi="Symbol" w:hint="default"/>
      </w:rPr>
    </w:lvl>
    <w:lvl w:ilvl="1" w:tplc="6A0E2806" w:tentative="1">
      <w:start w:val="1"/>
      <w:numFmt w:val="bullet"/>
      <w:lvlText w:val="o"/>
      <w:lvlJc w:val="left"/>
      <w:pPr>
        <w:tabs>
          <w:tab w:val="num" w:pos="1440"/>
        </w:tabs>
        <w:ind w:left="1440" w:hanging="360"/>
      </w:pPr>
      <w:rPr>
        <w:rFonts w:ascii="Courier New" w:hAnsi="Courier New" w:cs="Courier New" w:hint="default"/>
      </w:rPr>
    </w:lvl>
    <w:lvl w:ilvl="2" w:tplc="D09EEA98" w:tentative="1">
      <w:start w:val="1"/>
      <w:numFmt w:val="bullet"/>
      <w:lvlText w:val=""/>
      <w:lvlJc w:val="left"/>
      <w:pPr>
        <w:tabs>
          <w:tab w:val="num" w:pos="2160"/>
        </w:tabs>
        <w:ind w:left="2160" w:hanging="360"/>
      </w:pPr>
      <w:rPr>
        <w:rFonts w:ascii="Wingdings" w:hAnsi="Wingdings" w:hint="default"/>
      </w:rPr>
    </w:lvl>
    <w:lvl w:ilvl="3" w:tplc="6B82EECC" w:tentative="1">
      <w:start w:val="1"/>
      <w:numFmt w:val="bullet"/>
      <w:lvlText w:val=""/>
      <w:lvlJc w:val="left"/>
      <w:pPr>
        <w:tabs>
          <w:tab w:val="num" w:pos="2880"/>
        </w:tabs>
        <w:ind w:left="2880" w:hanging="360"/>
      </w:pPr>
      <w:rPr>
        <w:rFonts w:ascii="Symbol" w:hAnsi="Symbol" w:hint="default"/>
      </w:rPr>
    </w:lvl>
    <w:lvl w:ilvl="4" w:tplc="96CEC39C" w:tentative="1">
      <w:start w:val="1"/>
      <w:numFmt w:val="bullet"/>
      <w:lvlText w:val="o"/>
      <w:lvlJc w:val="left"/>
      <w:pPr>
        <w:tabs>
          <w:tab w:val="num" w:pos="3600"/>
        </w:tabs>
        <w:ind w:left="3600" w:hanging="360"/>
      </w:pPr>
      <w:rPr>
        <w:rFonts w:ascii="Courier New" w:hAnsi="Courier New" w:cs="Courier New" w:hint="default"/>
      </w:rPr>
    </w:lvl>
    <w:lvl w:ilvl="5" w:tplc="C29EBDA6" w:tentative="1">
      <w:start w:val="1"/>
      <w:numFmt w:val="bullet"/>
      <w:lvlText w:val=""/>
      <w:lvlJc w:val="left"/>
      <w:pPr>
        <w:tabs>
          <w:tab w:val="num" w:pos="4320"/>
        </w:tabs>
        <w:ind w:left="4320" w:hanging="360"/>
      </w:pPr>
      <w:rPr>
        <w:rFonts w:ascii="Wingdings" w:hAnsi="Wingdings" w:hint="default"/>
      </w:rPr>
    </w:lvl>
    <w:lvl w:ilvl="6" w:tplc="208292DA" w:tentative="1">
      <w:start w:val="1"/>
      <w:numFmt w:val="bullet"/>
      <w:lvlText w:val=""/>
      <w:lvlJc w:val="left"/>
      <w:pPr>
        <w:tabs>
          <w:tab w:val="num" w:pos="5040"/>
        </w:tabs>
        <w:ind w:left="5040" w:hanging="360"/>
      </w:pPr>
      <w:rPr>
        <w:rFonts w:ascii="Symbol" w:hAnsi="Symbol" w:hint="default"/>
      </w:rPr>
    </w:lvl>
    <w:lvl w:ilvl="7" w:tplc="1AB61E0C" w:tentative="1">
      <w:start w:val="1"/>
      <w:numFmt w:val="bullet"/>
      <w:lvlText w:val="o"/>
      <w:lvlJc w:val="left"/>
      <w:pPr>
        <w:tabs>
          <w:tab w:val="num" w:pos="5760"/>
        </w:tabs>
        <w:ind w:left="5760" w:hanging="360"/>
      </w:pPr>
      <w:rPr>
        <w:rFonts w:ascii="Courier New" w:hAnsi="Courier New" w:cs="Courier New" w:hint="default"/>
      </w:rPr>
    </w:lvl>
    <w:lvl w:ilvl="8" w:tplc="3C90DD9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4A028EFE">
      <w:start w:val="1"/>
      <w:numFmt w:val="bullet"/>
      <w:lvlText w:val=""/>
      <w:lvlJc w:val="left"/>
      <w:pPr>
        <w:ind w:left="975" w:hanging="360"/>
      </w:pPr>
      <w:rPr>
        <w:rFonts w:ascii="Symbol" w:hAnsi="Symbol" w:hint="default"/>
        <w:color w:val="auto"/>
      </w:rPr>
    </w:lvl>
    <w:lvl w:ilvl="1" w:tplc="45147162" w:tentative="1">
      <w:start w:val="1"/>
      <w:numFmt w:val="bullet"/>
      <w:lvlText w:val="o"/>
      <w:lvlJc w:val="left"/>
      <w:pPr>
        <w:ind w:left="1440" w:hanging="360"/>
      </w:pPr>
      <w:rPr>
        <w:rFonts w:ascii="Courier New" w:hAnsi="Courier New" w:cs="Courier New" w:hint="default"/>
      </w:rPr>
    </w:lvl>
    <w:lvl w:ilvl="2" w:tplc="3DF4302C" w:tentative="1">
      <w:start w:val="1"/>
      <w:numFmt w:val="bullet"/>
      <w:lvlText w:val=""/>
      <w:lvlJc w:val="left"/>
      <w:pPr>
        <w:ind w:left="2160" w:hanging="360"/>
      </w:pPr>
      <w:rPr>
        <w:rFonts w:ascii="Wingdings" w:hAnsi="Wingdings" w:hint="default"/>
      </w:rPr>
    </w:lvl>
    <w:lvl w:ilvl="3" w:tplc="51629762" w:tentative="1">
      <w:start w:val="1"/>
      <w:numFmt w:val="bullet"/>
      <w:lvlText w:val=""/>
      <w:lvlJc w:val="left"/>
      <w:pPr>
        <w:ind w:left="2880" w:hanging="360"/>
      </w:pPr>
      <w:rPr>
        <w:rFonts w:ascii="Symbol" w:hAnsi="Symbol" w:hint="default"/>
      </w:rPr>
    </w:lvl>
    <w:lvl w:ilvl="4" w:tplc="3294BA14" w:tentative="1">
      <w:start w:val="1"/>
      <w:numFmt w:val="bullet"/>
      <w:lvlText w:val="o"/>
      <w:lvlJc w:val="left"/>
      <w:pPr>
        <w:ind w:left="3600" w:hanging="360"/>
      </w:pPr>
      <w:rPr>
        <w:rFonts w:ascii="Courier New" w:hAnsi="Courier New" w:cs="Courier New" w:hint="default"/>
      </w:rPr>
    </w:lvl>
    <w:lvl w:ilvl="5" w:tplc="0B4EF304" w:tentative="1">
      <w:start w:val="1"/>
      <w:numFmt w:val="bullet"/>
      <w:lvlText w:val=""/>
      <w:lvlJc w:val="left"/>
      <w:pPr>
        <w:ind w:left="4320" w:hanging="360"/>
      </w:pPr>
      <w:rPr>
        <w:rFonts w:ascii="Wingdings" w:hAnsi="Wingdings" w:hint="default"/>
      </w:rPr>
    </w:lvl>
    <w:lvl w:ilvl="6" w:tplc="70DAE1F8" w:tentative="1">
      <w:start w:val="1"/>
      <w:numFmt w:val="bullet"/>
      <w:lvlText w:val=""/>
      <w:lvlJc w:val="left"/>
      <w:pPr>
        <w:ind w:left="5040" w:hanging="360"/>
      </w:pPr>
      <w:rPr>
        <w:rFonts w:ascii="Symbol" w:hAnsi="Symbol" w:hint="default"/>
      </w:rPr>
    </w:lvl>
    <w:lvl w:ilvl="7" w:tplc="9968BC3E" w:tentative="1">
      <w:start w:val="1"/>
      <w:numFmt w:val="bullet"/>
      <w:lvlText w:val="o"/>
      <w:lvlJc w:val="left"/>
      <w:pPr>
        <w:ind w:left="5760" w:hanging="360"/>
      </w:pPr>
      <w:rPr>
        <w:rFonts w:ascii="Courier New" w:hAnsi="Courier New" w:cs="Courier New" w:hint="default"/>
      </w:rPr>
    </w:lvl>
    <w:lvl w:ilvl="8" w:tplc="461E504E" w:tentative="1">
      <w:start w:val="1"/>
      <w:numFmt w:val="bullet"/>
      <w:lvlText w:val=""/>
      <w:lvlJc w:val="left"/>
      <w:pPr>
        <w:ind w:left="6480" w:hanging="360"/>
      </w:pPr>
      <w:rPr>
        <w:rFonts w:ascii="Wingdings" w:hAnsi="Wingdings" w:hint="default"/>
      </w:rPr>
    </w:lvl>
  </w:abstractNum>
  <w:abstractNum w:abstractNumId="9" w15:restartNumberingAfterBreak="0">
    <w:nsid w:val="2C8B0672"/>
    <w:multiLevelType w:val="hybridMultilevel"/>
    <w:tmpl w:val="0C28D9D2"/>
    <w:lvl w:ilvl="0" w:tplc="B76A0D2A">
      <w:start w:val="1"/>
      <w:numFmt w:val="upperLetter"/>
      <w:lvlText w:val="(%1)"/>
      <w:lvlJc w:val="left"/>
      <w:pPr>
        <w:ind w:left="720" w:hanging="360"/>
      </w:pPr>
      <w:rPr>
        <w:rFonts w:hint="default"/>
      </w:rPr>
    </w:lvl>
    <w:lvl w:ilvl="1" w:tplc="5B74D5D2" w:tentative="1">
      <w:start w:val="1"/>
      <w:numFmt w:val="lowerLetter"/>
      <w:lvlText w:val="%2."/>
      <w:lvlJc w:val="left"/>
      <w:pPr>
        <w:ind w:left="1440" w:hanging="360"/>
      </w:pPr>
    </w:lvl>
    <w:lvl w:ilvl="2" w:tplc="78C81BC0" w:tentative="1">
      <w:start w:val="1"/>
      <w:numFmt w:val="lowerRoman"/>
      <w:lvlText w:val="%3."/>
      <w:lvlJc w:val="right"/>
      <w:pPr>
        <w:ind w:left="2160" w:hanging="180"/>
      </w:pPr>
    </w:lvl>
    <w:lvl w:ilvl="3" w:tplc="0FD26AE8" w:tentative="1">
      <w:start w:val="1"/>
      <w:numFmt w:val="decimal"/>
      <w:lvlText w:val="%4."/>
      <w:lvlJc w:val="left"/>
      <w:pPr>
        <w:ind w:left="2880" w:hanging="360"/>
      </w:pPr>
    </w:lvl>
    <w:lvl w:ilvl="4" w:tplc="A28A0266" w:tentative="1">
      <w:start w:val="1"/>
      <w:numFmt w:val="lowerLetter"/>
      <w:lvlText w:val="%5."/>
      <w:lvlJc w:val="left"/>
      <w:pPr>
        <w:ind w:left="3600" w:hanging="360"/>
      </w:pPr>
    </w:lvl>
    <w:lvl w:ilvl="5" w:tplc="6E588AA6" w:tentative="1">
      <w:start w:val="1"/>
      <w:numFmt w:val="lowerRoman"/>
      <w:lvlText w:val="%6."/>
      <w:lvlJc w:val="right"/>
      <w:pPr>
        <w:ind w:left="4320" w:hanging="180"/>
      </w:pPr>
    </w:lvl>
    <w:lvl w:ilvl="6" w:tplc="8DDC9524" w:tentative="1">
      <w:start w:val="1"/>
      <w:numFmt w:val="decimal"/>
      <w:lvlText w:val="%7."/>
      <w:lvlJc w:val="left"/>
      <w:pPr>
        <w:ind w:left="5040" w:hanging="360"/>
      </w:pPr>
    </w:lvl>
    <w:lvl w:ilvl="7" w:tplc="26B44D5E" w:tentative="1">
      <w:start w:val="1"/>
      <w:numFmt w:val="lowerLetter"/>
      <w:lvlText w:val="%8."/>
      <w:lvlJc w:val="left"/>
      <w:pPr>
        <w:ind w:left="5760" w:hanging="360"/>
      </w:pPr>
    </w:lvl>
    <w:lvl w:ilvl="8" w:tplc="61A09560" w:tentative="1">
      <w:start w:val="1"/>
      <w:numFmt w:val="lowerRoman"/>
      <w:lvlText w:val="%9."/>
      <w:lvlJc w:val="right"/>
      <w:pPr>
        <w:ind w:left="6480" w:hanging="180"/>
      </w:pPr>
    </w:lvl>
  </w:abstractNum>
  <w:abstractNum w:abstractNumId="10" w15:restartNumberingAfterBreak="0">
    <w:nsid w:val="3A894AC4"/>
    <w:multiLevelType w:val="hybridMultilevel"/>
    <w:tmpl w:val="5578522A"/>
    <w:lvl w:ilvl="0" w:tplc="8F74C52C">
      <w:start w:val="1"/>
      <w:numFmt w:val="lowerLetter"/>
      <w:lvlText w:val="(%1)"/>
      <w:lvlJc w:val="left"/>
      <w:pPr>
        <w:ind w:left="420" w:hanging="360"/>
      </w:pPr>
      <w:rPr>
        <w:rFonts w:hint="default"/>
      </w:rPr>
    </w:lvl>
    <w:lvl w:ilvl="1" w:tplc="C6E6EA12">
      <w:start w:val="1"/>
      <w:numFmt w:val="lowerLetter"/>
      <w:lvlText w:val="%2."/>
      <w:lvlJc w:val="left"/>
      <w:pPr>
        <w:ind w:left="1140" w:hanging="360"/>
      </w:pPr>
    </w:lvl>
    <w:lvl w:ilvl="2" w:tplc="59BABB22" w:tentative="1">
      <w:start w:val="1"/>
      <w:numFmt w:val="lowerRoman"/>
      <w:lvlText w:val="%3."/>
      <w:lvlJc w:val="right"/>
      <w:pPr>
        <w:ind w:left="1860" w:hanging="180"/>
      </w:pPr>
    </w:lvl>
    <w:lvl w:ilvl="3" w:tplc="9D60E942" w:tentative="1">
      <w:start w:val="1"/>
      <w:numFmt w:val="decimal"/>
      <w:lvlText w:val="%4."/>
      <w:lvlJc w:val="left"/>
      <w:pPr>
        <w:ind w:left="2580" w:hanging="360"/>
      </w:pPr>
    </w:lvl>
    <w:lvl w:ilvl="4" w:tplc="27B482FE" w:tentative="1">
      <w:start w:val="1"/>
      <w:numFmt w:val="lowerLetter"/>
      <w:lvlText w:val="%5."/>
      <w:lvlJc w:val="left"/>
      <w:pPr>
        <w:ind w:left="3300" w:hanging="360"/>
      </w:pPr>
    </w:lvl>
    <w:lvl w:ilvl="5" w:tplc="D0BA053A" w:tentative="1">
      <w:start w:val="1"/>
      <w:numFmt w:val="lowerRoman"/>
      <w:lvlText w:val="%6."/>
      <w:lvlJc w:val="right"/>
      <w:pPr>
        <w:ind w:left="4020" w:hanging="180"/>
      </w:pPr>
    </w:lvl>
    <w:lvl w:ilvl="6" w:tplc="C98A4EC2" w:tentative="1">
      <w:start w:val="1"/>
      <w:numFmt w:val="decimal"/>
      <w:lvlText w:val="%7."/>
      <w:lvlJc w:val="left"/>
      <w:pPr>
        <w:ind w:left="4740" w:hanging="360"/>
      </w:pPr>
    </w:lvl>
    <w:lvl w:ilvl="7" w:tplc="DD34BBE4" w:tentative="1">
      <w:start w:val="1"/>
      <w:numFmt w:val="lowerLetter"/>
      <w:lvlText w:val="%8."/>
      <w:lvlJc w:val="left"/>
      <w:pPr>
        <w:ind w:left="5460" w:hanging="360"/>
      </w:pPr>
    </w:lvl>
    <w:lvl w:ilvl="8" w:tplc="ADAE9C86" w:tentative="1">
      <w:start w:val="1"/>
      <w:numFmt w:val="lowerRoman"/>
      <w:lvlText w:val="%9."/>
      <w:lvlJc w:val="right"/>
      <w:pPr>
        <w:ind w:left="6180" w:hanging="180"/>
      </w:pPr>
    </w:lvl>
  </w:abstractNum>
  <w:abstractNum w:abstractNumId="11" w15:restartNumberingAfterBreak="0">
    <w:nsid w:val="3BD92430"/>
    <w:multiLevelType w:val="hybridMultilevel"/>
    <w:tmpl w:val="13449328"/>
    <w:lvl w:ilvl="0" w:tplc="3ABEDDB6">
      <w:start w:val="6"/>
      <w:numFmt w:val="lowerRoman"/>
      <w:lvlText w:val="(%1)"/>
      <w:lvlJc w:val="left"/>
      <w:pPr>
        <w:ind w:left="1080" w:hanging="720"/>
      </w:pPr>
      <w:rPr>
        <w:rFonts w:hint="default"/>
      </w:rPr>
    </w:lvl>
    <w:lvl w:ilvl="1" w:tplc="0D806618" w:tentative="1">
      <w:start w:val="1"/>
      <w:numFmt w:val="lowerLetter"/>
      <w:lvlText w:val="%2."/>
      <w:lvlJc w:val="left"/>
      <w:pPr>
        <w:ind w:left="1440" w:hanging="360"/>
      </w:pPr>
    </w:lvl>
    <w:lvl w:ilvl="2" w:tplc="08D63872" w:tentative="1">
      <w:start w:val="1"/>
      <w:numFmt w:val="lowerRoman"/>
      <w:lvlText w:val="%3."/>
      <w:lvlJc w:val="right"/>
      <w:pPr>
        <w:ind w:left="2160" w:hanging="180"/>
      </w:pPr>
    </w:lvl>
    <w:lvl w:ilvl="3" w:tplc="DFDCB23E" w:tentative="1">
      <w:start w:val="1"/>
      <w:numFmt w:val="decimal"/>
      <w:lvlText w:val="%4."/>
      <w:lvlJc w:val="left"/>
      <w:pPr>
        <w:ind w:left="2880" w:hanging="360"/>
      </w:pPr>
    </w:lvl>
    <w:lvl w:ilvl="4" w:tplc="9D2A031C" w:tentative="1">
      <w:start w:val="1"/>
      <w:numFmt w:val="lowerLetter"/>
      <w:lvlText w:val="%5."/>
      <w:lvlJc w:val="left"/>
      <w:pPr>
        <w:ind w:left="3600" w:hanging="360"/>
      </w:pPr>
    </w:lvl>
    <w:lvl w:ilvl="5" w:tplc="85580CD0" w:tentative="1">
      <w:start w:val="1"/>
      <w:numFmt w:val="lowerRoman"/>
      <w:lvlText w:val="%6."/>
      <w:lvlJc w:val="right"/>
      <w:pPr>
        <w:ind w:left="4320" w:hanging="180"/>
      </w:pPr>
    </w:lvl>
    <w:lvl w:ilvl="6" w:tplc="D76865D6" w:tentative="1">
      <w:start w:val="1"/>
      <w:numFmt w:val="decimal"/>
      <w:lvlText w:val="%7."/>
      <w:lvlJc w:val="left"/>
      <w:pPr>
        <w:ind w:left="5040" w:hanging="360"/>
      </w:pPr>
    </w:lvl>
    <w:lvl w:ilvl="7" w:tplc="43D2524E" w:tentative="1">
      <w:start w:val="1"/>
      <w:numFmt w:val="lowerLetter"/>
      <w:lvlText w:val="%8."/>
      <w:lvlJc w:val="left"/>
      <w:pPr>
        <w:ind w:left="5760" w:hanging="360"/>
      </w:pPr>
    </w:lvl>
    <w:lvl w:ilvl="8" w:tplc="D738FDAA" w:tentative="1">
      <w:start w:val="1"/>
      <w:numFmt w:val="lowerRoman"/>
      <w:lvlText w:val="%9."/>
      <w:lvlJc w:val="right"/>
      <w:pPr>
        <w:ind w:left="6480" w:hanging="180"/>
      </w:pPr>
    </w:lvl>
  </w:abstractNum>
  <w:abstractNum w:abstractNumId="12" w15:restartNumberingAfterBreak="0">
    <w:nsid w:val="3FDB67FD"/>
    <w:multiLevelType w:val="multilevel"/>
    <w:tmpl w:val="B8E4A75C"/>
    <w:lvl w:ilvl="0">
      <w:start w:val="1"/>
      <w:numFmt w:val="decimal"/>
      <w:lvlText w:val="%1."/>
      <w:lvlJc w:val="left"/>
      <w:pPr>
        <w:ind w:left="360" w:hanging="360"/>
      </w:pPr>
      <w:rPr>
        <w:rFonts w:hint="default"/>
      </w:rPr>
    </w:lvl>
    <w:lvl w:ilvl="1">
      <w:start w:val="3"/>
      <w:numFmt w:val="decimal"/>
      <w:isLgl/>
      <w:lvlText w:val="%1.%2"/>
      <w:lvlJc w:val="left"/>
      <w:pPr>
        <w:ind w:left="768" w:hanging="768"/>
      </w:pPr>
      <w:rPr>
        <w:rFonts w:hint="default"/>
      </w:rPr>
    </w:lvl>
    <w:lvl w:ilvl="2">
      <w:start w:val="3"/>
      <w:numFmt w:val="decimal"/>
      <w:isLgl/>
      <w:lvlText w:val="%1.%2.%3"/>
      <w:lvlJc w:val="left"/>
      <w:pPr>
        <w:ind w:left="768" w:hanging="768"/>
      </w:pPr>
      <w:rPr>
        <w:rFonts w:hint="default"/>
      </w:rPr>
    </w:lvl>
    <w:lvl w:ilvl="3">
      <w:start w:val="1"/>
      <w:numFmt w:val="decimal"/>
      <w:isLgl/>
      <w:lvlText w:val="%1.%2.%3.%4"/>
      <w:lvlJc w:val="left"/>
      <w:pPr>
        <w:ind w:left="768" w:hanging="768"/>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3013727"/>
    <w:multiLevelType w:val="hybridMultilevel"/>
    <w:tmpl w:val="19648B48"/>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4" w15:restartNumberingAfterBreak="0">
    <w:nsid w:val="44D562B0"/>
    <w:multiLevelType w:val="hybridMultilevel"/>
    <w:tmpl w:val="82FA12BC"/>
    <w:lvl w:ilvl="0" w:tplc="1436BEDE">
      <w:start w:val="512"/>
      <w:numFmt w:val="bullet"/>
      <w:lvlText w:val="-"/>
      <w:lvlJc w:val="left"/>
      <w:pPr>
        <w:ind w:left="720" w:hanging="360"/>
      </w:pPr>
      <w:rPr>
        <w:rFonts w:ascii="Arial" w:eastAsia="Times New Roman" w:hAnsi="Arial" w:cs="Arial" w:hint="default"/>
      </w:rPr>
    </w:lvl>
    <w:lvl w:ilvl="1" w:tplc="D3641AC8" w:tentative="1">
      <w:start w:val="1"/>
      <w:numFmt w:val="bullet"/>
      <w:lvlText w:val="o"/>
      <w:lvlJc w:val="left"/>
      <w:pPr>
        <w:ind w:left="1440" w:hanging="360"/>
      </w:pPr>
      <w:rPr>
        <w:rFonts w:ascii="Courier New" w:hAnsi="Courier New" w:cs="Courier New" w:hint="default"/>
      </w:rPr>
    </w:lvl>
    <w:lvl w:ilvl="2" w:tplc="B8DC78B2" w:tentative="1">
      <w:start w:val="1"/>
      <w:numFmt w:val="bullet"/>
      <w:lvlText w:val=""/>
      <w:lvlJc w:val="left"/>
      <w:pPr>
        <w:ind w:left="2160" w:hanging="360"/>
      </w:pPr>
      <w:rPr>
        <w:rFonts w:ascii="Wingdings" w:hAnsi="Wingdings" w:hint="default"/>
      </w:rPr>
    </w:lvl>
    <w:lvl w:ilvl="3" w:tplc="BB066234" w:tentative="1">
      <w:start w:val="1"/>
      <w:numFmt w:val="bullet"/>
      <w:lvlText w:val=""/>
      <w:lvlJc w:val="left"/>
      <w:pPr>
        <w:ind w:left="2880" w:hanging="360"/>
      </w:pPr>
      <w:rPr>
        <w:rFonts w:ascii="Symbol" w:hAnsi="Symbol" w:hint="default"/>
      </w:rPr>
    </w:lvl>
    <w:lvl w:ilvl="4" w:tplc="C8B673A6" w:tentative="1">
      <w:start w:val="1"/>
      <w:numFmt w:val="bullet"/>
      <w:lvlText w:val="o"/>
      <w:lvlJc w:val="left"/>
      <w:pPr>
        <w:ind w:left="3600" w:hanging="360"/>
      </w:pPr>
      <w:rPr>
        <w:rFonts w:ascii="Courier New" w:hAnsi="Courier New" w:cs="Courier New" w:hint="default"/>
      </w:rPr>
    </w:lvl>
    <w:lvl w:ilvl="5" w:tplc="413E5AD0" w:tentative="1">
      <w:start w:val="1"/>
      <w:numFmt w:val="bullet"/>
      <w:lvlText w:val=""/>
      <w:lvlJc w:val="left"/>
      <w:pPr>
        <w:ind w:left="4320" w:hanging="360"/>
      </w:pPr>
      <w:rPr>
        <w:rFonts w:ascii="Wingdings" w:hAnsi="Wingdings" w:hint="default"/>
      </w:rPr>
    </w:lvl>
    <w:lvl w:ilvl="6" w:tplc="396C7206" w:tentative="1">
      <w:start w:val="1"/>
      <w:numFmt w:val="bullet"/>
      <w:lvlText w:val=""/>
      <w:lvlJc w:val="left"/>
      <w:pPr>
        <w:ind w:left="5040" w:hanging="360"/>
      </w:pPr>
      <w:rPr>
        <w:rFonts w:ascii="Symbol" w:hAnsi="Symbol" w:hint="default"/>
      </w:rPr>
    </w:lvl>
    <w:lvl w:ilvl="7" w:tplc="F20C721C" w:tentative="1">
      <w:start w:val="1"/>
      <w:numFmt w:val="bullet"/>
      <w:lvlText w:val="o"/>
      <w:lvlJc w:val="left"/>
      <w:pPr>
        <w:ind w:left="5760" w:hanging="360"/>
      </w:pPr>
      <w:rPr>
        <w:rFonts w:ascii="Courier New" w:hAnsi="Courier New" w:cs="Courier New" w:hint="default"/>
      </w:rPr>
    </w:lvl>
    <w:lvl w:ilvl="8" w:tplc="F6DCDD90" w:tentative="1">
      <w:start w:val="1"/>
      <w:numFmt w:val="bullet"/>
      <w:lvlText w:val=""/>
      <w:lvlJc w:val="left"/>
      <w:pPr>
        <w:ind w:left="6480" w:hanging="360"/>
      </w:pPr>
      <w:rPr>
        <w:rFonts w:ascii="Wingdings" w:hAnsi="Wingdings" w:hint="default"/>
      </w:rPr>
    </w:lvl>
  </w:abstractNum>
  <w:abstractNum w:abstractNumId="15" w15:restartNumberingAfterBreak="0">
    <w:nsid w:val="47F719E2"/>
    <w:multiLevelType w:val="hybridMultilevel"/>
    <w:tmpl w:val="A0A090BC"/>
    <w:lvl w:ilvl="0" w:tplc="FBD4B1C0">
      <w:start w:val="1"/>
      <w:numFmt w:val="lowerLetter"/>
      <w:lvlText w:val="(%1)"/>
      <w:lvlJc w:val="left"/>
      <w:pPr>
        <w:ind w:left="1296" w:hanging="360"/>
      </w:pPr>
      <w:rPr>
        <w:rFonts w:hint="default"/>
      </w:rPr>
    </w:lvl>
    <w:lvl w:ilvl="1" w:tplc="BC743190">
      <w:start w:val="1"/>
      <w:numFmt w:val="lowerLetter"/>
      <w:lvlText w:val="%2."/>
      <w:lvlJc w:val="left"/>
      <w:pPr>
        <w:ind w:left="2016" w:hanging="360"/>
      </w:pPr>
    </w:lvl>
    <w:lvl w:ilvl="2" w:tplc="D660AEE0" w:tentative="1">
      <w:start w:val="1"/>
      <w:numFmt w:val="lowerRoman"/>
      <w:lvlText w:val="%3."/>
      <w:lvlJc w:val="right"/>
      <w:pPr>
        <w:ind w:left="2736" w:hanging="180"/>
      </w:pPr>
    </w:lvl>
    <w:lvl w:ilvl="3" w:tplc="510A4416" w:tentative="1">
      <w:start w:val="1"/>
      <w:numFmt w:val="decimal"/>
      <w:lvlText w:val="%4."/>
      <w:lvlJc w:val="left"/>
      <w:pPr>
        <w:ind w:left="3456" w:hanging="360"/>
      </w:pPr>
    </w:lvl>
    <w:lvl w:ilvl="4" w:tplc="6566752C" w:tentative="1">
      <w:start w:val="1"/>
      <w:numFmt w:val="lowerLetter"/>
      <w:lvlText w:val="%5."/>
      <w:lvlJc w:val="left"/>
      <w:pPr>
        <w:ind w:left="4176" w:hanging="360"/>
      </w:pPr>
    </w:lvl>
    <w:lvl w:ilvl="5" w:tplc="94CA8A72" w:tentative="1">
      <w:start w:val="1"/>
      <w:numFmt w:val="lowerRoman"/>
      <w:lvlText w:val="%6."/>
      <w:lvlJc w:val="right"/>
      <w:pPr>
        <w:ind w:left="4896" w:hanging="180"/>
      </w:pPr>
    </w:lvl>
    <w:lvl w:ilvl="6" w:tplc="C19E4724" w:tentative="1">
      <w:start w:val="1"/>
      <w:numFmt w:val="decimal"/>
      <w:lvlText w:val="%7."/>
      <w:lvlJc w:val="left"/>
      <w:pPr>
        <w:ind w:left="5616" w:hanging="360"/>
      </w:pPr>
    </w:lvl>
    <w:lvl w:ilvl="7" w:tplc="ADD68E40" w:tentative="1">
      <w:start w:val="1"/>
      <w:numFmt w:val="lowerLetter"/>
      <w:lvlText w:val="%8."/>
      <w:lvlJc w:val="left"/>
      <w:pPr>
        <w:ind w:left="6336" w:hanging="360"/>
      </w:pPr>
    </w:lvl>
    <w:lvl w:ilvl="8" w:tplc="C8D05F5A" w:tentative="1">
      <w:start w:val="1"/>
      <w:numFmt w:val="lowerRoman"/>
      <w:lvlText w:val="%9."/>
      <w:lvlJc w:val="right"/>
      <w:pPr>
        <w:ind w:left="7056" w:hanging="180"/>
      </w:pPr>
    </w:lvl>
  </w:abstractNum>
  <w:abstractNum w:abstractNumId="16" w15:restartNumberingAfterBreak="0">
    <w:nsid w:val="4F6C3866"/>
    <w:multiLevelType w:val="hybridMultilevel"/>
    <w:tmpl w:val="BE82FDDA"/>
    <w:lvl w:ilvl="0" w:tplc="E33883EC">
      <w:start w:val="1"/>
      <w:numFmt w:val="bullet"/>
      <w:lvlText w:val=""/>
      <w:lvlJc w:val="left"/>
      <w:pPr>
        <w:ind w:left="676" w:hanging="360"/>
      </w:pPr>
      <w:rPr>
        <w:rFonts w:ascii="Symbol" w:hAnsi="Symbol" w:hint="default"/>
      </w:rPr>
    </w:lvl>
    <w:lvl w:ilvl="1" w:tplc="9648BC8C" w:tentative="1">
      <w:start w:val="1"/>
      <w:numFmt w:val="bullet"/>
      <w:lvlText w:val="o"/>
      <w:lvlJc w:val="left"/>
      <w:pPr>
        <w:ind w:left="1396" w:hanging="360"/>
      </w:pPr>
      <w:rPr>
        <w:rFonts w:ascii="Courier New" w:hAnsi="Courier New" w:cs="Courier New" w:hint="default"/>
      </w:rPr>
    </w:lvl>
    <w:lvl w:ilvl="2" w:tplc="D130C642" w:tentative="1">
      <w:start w:val="1"/>
      <w:numFmt w:val="bullet"/>
      <w:lvlText w:val=""/>
      <w:lvlJc w:val="left"/>
      <w:pPr>
        <w:ind w:left="2116" w:hanging="360"/>
      </w:pPr>
      <w:rPr>
        <w:rFonts w:ascii="Wingdings" w:hAnsi="Wingdings" w:hint="default"/>
      </w:rPr>
    </w:lvl>
    <w:lvl w:ilvl="3" w:tplc="6F94E2B8" w:tentative="1">
      <w:start w:val="1"/>
      <w:numFmt w:val="bullet"/>
      <w:lvlText w:val=""/>
      <w:lvlJc w:val="left"/>
      <w:pPr>
        <w:ind w:left="2836" w:hanging="360"/>
      </w:pPr>
      <w:rPr>
        <w:rFonts w:ascii="Symbol" w:hAnsi="Symbol" w:hint="default"/>
      </w:rPr>
    </w:lvl>
    <w:lvl w:ilvl="4" w:tplc="60CA79CC" w:tentative="1">
      <w:start w:val="1"/>
      <w:numFmt w:val="bullet"/>
      <w:lvlText w:val="o"/>
      <w:lvlJc w:val="left"/>
      <w:pPr>
        <w:ind w:left="3556" w:hanging="360"/>
      </w:pPr>
      <w:rPr>
        <w:rFonts w:ascii="Courier New" w:hAnsi="Courier New" w:cs="Courier New" w:hint="default"/>
      </w:rPr>
    </w:lvl>
    <w:lvl w:ilvl="5" w:tplc="24AC4442" w:tentative="1">
      <w:start w:val="1"/>
      <w:numFmt w:val="bullet"/>
      <w:lvlText w:val=""/>
      <w:lvlJc w:val="left"/>
      <w:pPr>
        <w:ind w:left="4276" w:hanging="360"/>
      </w:pPr>
      <w:rPr>
        <w:rFonts w:ascii="Wingdings" w:hAnsi="Wingdings" w:hint="default"/>
      </w:rPr>
    </w:lvl>
    <w:lvl w:ilvl="6" w:tplc="1874601A" w:tentative="1">
      <w:start w:val="1"/>
      <w:numFmt w:val="bullet"/>
      <w:lvlText w:val=""/>
      <w:lvlJc w:val="left"/>
      <w:pPr>
        <w:ind w:left="4996" w:hanging="360"/>
      </w:pPr>
      <w:rPr>
        <w:rFonts w:ascii="Symbol" w:hAnsi="Symbol" w:hint="default"/>
      </w:rPr>
    </w:lvl>
    <w:lvl w:ilvl="7" w:tplc="1AAA6650" w:tentative="1">
      <w:start w:val="1"/>
      <w:numFmt w:val="bullet"/>
      <w:lvlText w:val="o"/>
      <w:lvlJc w:val="left"/>
      <w:pPr>
        <w:ind w:left="5716" w:hanging="360"/>
      </w:pPr>
      <w:rPr>
        <w:rFonts w:ascii="Courier New" w:hAnsi="Courier New" w:cs="Courier New" w:hint="default"/>
      </w:rPr>
    </w:lvl>
    <w:lvl w:ilvl="8" w:tplc="7F320130" w:tentative="1">
      <w:start w:val="1"/>
      <w:numFmt w:val="bullet"/>
      <w:lvlText w:val=""/>
      <w:lvlJc w:val="left"/>
      <w:pPr>
        <w:ind w:left="6436" w:hanging="360"/>
      </w:pPr>
      <w:rPr>
        <w:rFonts w:ascii="Wingdings" w:hAnsi="Wingdings" w:hint="default"/>
      </w:rPr>
    </w:lvl>
  </w:abstractNum>
  <w:abstractNum w:abstractNumId="17" w15:restartNumberingAfterBreak="0">
    <w:nsid w:val="4FD01DFB"/>
    <w:multiLevelType w:val="hybridMultilevel"/>
    <w:tmpl w:val="1DB275B4"/>
    <w:lvl w:ilvl="0" w:tplc="C4488E44">
      <w:start w:val="1"/>
      <w:numFmt w:val="lowerLetter"/>
      <w:lvlText w:val="(%1)"/>
      <w:lvlJc w:val="left"/>
      <w:pPr>
        <w:ind w:left="1080" w:hanging="720"/>
      </w:pPr>
      <w:rPr>
        <w:rFonts w:hint="default"/>
      </w:rPr>
    </w:lvl>
    <w:lvl w:ilvl="1" w:tplc="4D541AB8" w:tentative="1">
      <w:start w:val="1"/>
      <w:numFmt w:val="lowerLetter"/>
      <w:lvlText w:val="%2."/>
      <w:lvlJc w:val="left"/>
      <w:pPr>
        <w:ind w:left="1440" w:hanging="360"/>
      </w:pPr>
    </w:lvl>
    <w:lvl w:ilvl="2" w:tplc="86DE6CDE" w:tentative="1">
      <w:start w:val="1"/>
      <w:numFmt w:val="lowerRoman"/>
      <w:lvlText w:val="%3."/>
      <w:lvlJc w:val="right"/>
      <w:pPr>
        <w:ind w:left="2160" w:hanging="180"/>
      </w:pPr>
    </w:lvl>
    <w:lvl w:ilvl="3" w:tplc="EEFA8DEC" w:tentative="1">
      <w:start w:val="1"/>
      <w:numFmt w:val="decimal"/>
      <w:lvlText w:val="%4."/>
      <w:lvlJc w:val="left"/>
      <w:pPr>
        <w:ind w:left="2880" w:hanging="360"/>
      </w:pPr>
    </w:lvl>
    <w:lvl w:ilvl="4" w:tplc="0D781EA8" w:tentative="1">
      <w:start w:val="1"/>
      <w:numFmt w:val="lowerLetter"/>
      <w:lvlText w:val="%5."/>
      <w:lvlJc w:val="left"/>
      <w:pPr>
        <w:ind w:left="3600" w:hanging="360"/>
      </w:pPr>
    </w:lvl>
    <w:lvl w:ilvl="5" w:tplc="72269C56" w:tentative="1">
      <w:start w:val="1"/>
      <w:numFmt w:val="lowerRoman"/>
      <w:lvlText w:val="%6."/>
      <w:lvlJc w:val="right"/>
      <w:pPr>
        <w:ind w:left="4320" w:hanging="180"/>
      </w:pPr>
    </w:lvl>
    <w:lvl w:ilvl="6" w:tplc="3594FD84" w:tentative="1">
      <w:start w:val="1"/>
      <w:numFmt w:val="decimal"/>
      <w:lvlText w:val="%7."/>
      <w:lvlJc w:val="left"/>
      <w:pPr>
        <w:ind w:left="5040" w:hanging="360"/>
      </w:pPr>
    </w:lvl>
    <w:lvl w:ilvl="7" w:tplc="6AFE20AC" w:tentative="1">
      <w:start w:val="1"/>
      <w:numFmt w:val="lowerLetter"/>
      <w:lvlText w:val="%8."/>
      <w:lvlJc w:val="left"/>
      <w:pPr>
        <w:ind w:left="5760" w:hanging="360"/>
      </w:pPr>
    </w:lvl>
    <w:lvl w:ilvl="8" w:tplc="C450DBC6" w:tentative="1">
      <w:start w:val="1"/>
      <w:numFmt w:val="lowerRoman"/>
      <w:lvlText w:val="%9."/>
      <w:lvlJc w:val="right"/>
      <w:pPr>
        <w:ind w:left="6480" w:hanging="180"/>
      </w:pPr>
    </w:lvl>
  </w:abstractNum>
  <w:abstractNum w:abstractNumId="18"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79469C"/>
    <w:multiLevelType w:val="hybridMultilevel"/>
    <w:tmpl w:val="9F46DAF0"/>
    <w:lvl w:ilvl="0" w:tplc="3BC201E0">
      <w:start w:val="1"/>
      <w:numFmt w:val="lowerRoman"/>
      <w:lvlText w:val="(%1)"/>
      <w:lvlJc w:val="left"/>
      <w:pPr>
        <w:ind w:left="1987" w:hanging="720"/>
      </w:pPr>
      <w:rPr>
        <w:rFonts w:hint="default"/>
      </w:rPr>
    </w:lvl>
    <w:lvl w:ilvl="1" w:tplc="68BA0CA0" w:tentative="1">
      <w:start w:val="1"/>
      <w:numFmt w:val="lowerLetter"/>
      <w:lvlText w:val="%2."/>
      <w:lvlJc w:val="left"/>
      <w:pPr>
        <w:ind w:left="2347" w:hanging="360"/>
      </w:pPr>
    </w:lvl>
    <w:lvl w:ilvl="2" w:tplc="BD0E37AA" w:tentative="1">
      <w:start w:val="1"/>
      <w:numFmt w:val="lowerRoman"/>
      <w:lvlText w:val="%3."/>
      <w:lvlJc w:val="right"/>
      <w:pPr>
        <w:ind w:left="3067" w:hanging="180"/>
      </w:pPr>
    </w:lvl>
    <w:lvl w:ilvl="3" w:tplc="0336760E" w:tentative="1">
      <w:start w:val="1"/>
      <w:numFmt w:val="decimal"/>
      <w:lvlText w:val="%4."/>
      <w:lvlJc w:val="left"/>
      <w:pPr>
        <w:ind w:left="3787" w:hanging="360"/>
      </w:pPr>
    </w:lvl>
    <w:lvl w:ilvl="4" w:tplc="7F068EEE" w:tentative="1">
      <w:start w:val="1"/>
      <w:numFmt w:val="lowerLetter"/>
      <w:lvlText w:val="%5."/>
      <w:lvlJc w:val="left"/>
      <w:pPr>
        <w:ind w:left="4507" w:hanging="360"/>
      </w:pPr>
    </w:lvl>
    <w:lvl w:ilvl="5" w:tplc="BEAA1CEE" w:tentative="1">
      <w:start w:val="1"/>
      <w:numFmt w:val="lowerRoman"/>
      <w:lvlText w:val="%6."/>
      <w:lvlJc w:val="right"/>
      <w:pPr>
        <w:ind w:left="5227" w:hanging="180"/>
      </w:pPr>
    </w:lvl>
    <w:lvl w:ilvl="6" w:tplc="5FACE43C" w:tentative="1">
      <w:start w:val="1"/>
      <w:numFmt w:val="decimal"/>
      <w:lvlText w:val="%7."/>
      <w:lvlJc w:val="left"/>
      <w:pPr>
        <w:ind w:left="5947" w:hanging="360"/>
      </w:pPr>
    </w:lvl>
    <w:lvl w:ilvl="7" w:tplc="5196371A" w:tentative="1">
      <w:start w:val="1"/>
      <w:numFmt w:val="lowerLetter"/>
      <w:lvlText w:val="%8."/>
      <w:lvlJc w:val="left"/>
      <w:pPr>
        <w:ind w:left="6667" w:hanging="360"/>
      </w:pPr>
    </w:lvl>
    <w:lvl w:ilvl="8" w:tplc="5F8A94F6" w:tentative="1">
      <w:start w:val="1"/>
      <w:numFmt w:val="lowerRoman"/>
      <w:lvlText w:val="%9."/>
      <w:lvlJc w:val="right"/>
      <w:pPr>
        <w:ind w:left="7387" w:hanging="180"/>
      </w:pPr>
    </w:lvl>
  </w:abstractNum>
  <w:abstractNum w:abstractNumId="20" w15:restartNumberingAfterBreak="0">
    <w:nsid w:val="5D415CAA"/>
    <w:multiLevelType w:val="hybridMultilevel"/>
    <w:tmpl w:val="80CEF07C"/>
    <w:lvl w:ilvl="0" w:tplc="F96E818E">
      <w:start w:val="1"/>
      <w:numFmt w:val="bullet"/>
      <w:lvlText w:val=""/>
      <w:lvlJc w:val="left"/>
      <w:pPr>
        <w:ind w:left="720" w:hanging="360"/>
      </w:pPr>
      <w:rPr>
        <w:rFonts w:ascii="Symbol" w:hAnsi="Symbol" w:hint="default"/>
      </w:rPr>
    </w:lvl>
    <w:lvl w:ilvl="1" w:tplc="843ED290" w:tentative="1">
      <w:start w:val="1"/>
      <w:numFmt w:val="bullet"/>
      <w:lvlText w:val="o"/>
      <w:lvlJc w:val="left"/>
      <w:pPr>
        <w:ind w:left="1440" w:hanging="360"/>
      </w:pPr>
      <w:rPr>
        <w:rFonts w:ascii="Courier New" w:hAnsi="Courier New" w:cs="Courier New" w:hint="default"/>
      </w:rPr>
    </w:lvl>
    <w:lvl w:ilvl="2" w:tplc="6EFAF5FE" w:tentative="1">
      <w:start w:val="1"/>
      <w:numFmt w:val="bullet"/>
      <w:lvlText w:val=""/>
      <w:lvlJc w:val="left"/>
      <w:pPr>
        <w:ind w:left="2160" w:hanging="360"/>
      </w:pPr>
      <w:rPr>
        <w:rFonts w:ascii="Wingdings" w:hAnsi="Wingdings" w:hint="default"/>
      </w:rPr>
    </w:lvl>
    <w:lvl w:ilvl="3" w:tplc="94947408" w:tentative="1">
      <w:start w:val="1"/>
      <w:numFmt w:val="bullet"/>
      <w:lvlText w:val=""/>
      <w:lvlJc w:val="left"/>
      <w:pPr>
        <w:ind w:left="2880" w:hanging="360"/>
      </w:pPr>
      <w:rPr>
        <w:rFonts w:ascii="Symbol" w:hAnsi="Symbol" w:hint="default"/>
      </w:rPr>
    </w:lvl>
    <w:lvl w:ilvl="4" w:tplc="F5A45348" w:tentative="1">
      <w:start w:val="1"/>
      <w:numFmt w:val="bullet"/>
      <w:lvlText w:val="o"/>
      <w:lvlJc w:val="left"/>
      <w:pPr>
        <w:ind w:left="3600" w:hanging="360"/>
      </w:pPr>
      <w:rPr>
        <w:rFonts w:ascii="Courier New" w:hAnsi="Courier New" w:cs="Courier New" w:hint="default"/>
      </w:rPr>
    </w:lvl>
    <w:lvl w:ilvl="5" w:tplc="8038473A" w:tentative="1">
      <w:start w:val="1"/>
      <w:numFmt w:val="bullet"/>
      <w:lvlText w:val=""/>
      <w:lvlJc w:val="left"/>
      <w:pPr>
        <w:ind w:left="4320" w:hanging="360"/>
      </w:pPr>
      <w:rPr>
        <w:rFonts w:ascii="Wingdings" w:hAnsi="Wingdings" w:hint="default"/>
      </w:rPr>
    </w:lvl>
    <w:lvl w:ilvl="6" w:tplc="0DFCC726" w:tentative="1">
      <w:start w:val="1"/>
      <w:numFmt w:val="bullet"/>
      <w:lvlText w:val=""/>
      <w:lvlJc w:val="left"/>
      <w:pPr>
        <w:ind w:left="5040" w:hanging="360"/>
      </w:pPr>
      <w:rPr>
        <w:rFonts w:ascii="Symbol" w:hAnsi="Symbol" w:hint="default"/>
      </w:rPr>
    </w:lvl>
    <w:lvl w:ilvl="7" w:tplc="A656AACE" w:tentative="1">
      <w:start w:val="1"/>
      <w:numFmt w:val="bullet"/>
      <w:lvlText w:val="o"/>
      <w:lvlJc w:val="left"/>
      <w:pPr>
        <w:ind w:left="5760" w:hanging="360"/>
      </w:pPr>
      <w:rPr>
        <w:rFonts w:ascii="Courier New" w:hAnsi="Courier New" w:cs="Courier New" w:hint="default"/>
      </w:rPr>
    </w:lvl>
    <w:lvl w:ilvl="8" w:tplc="4B1E263A" w:tentative="1">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3A1E16FC">
      <w:start w:val="1"/>
      <w:numFmt w:val="decimal"/>
      <w:lvlText w:val="%1."/>
      <w:lvlJc w:val="left"/>
      <w:pPr>
        <w:tabs>
          <w:tab w:val="num" w:pos="1440"/>
        </w:tabs>
        <w:ind w:left="1440" w:hanging="360"/>
      </w:pPr>
    </w:lvl>
    <w:lvl w:ilvl="1" w:tplc="150CD072" w:tentative="1">
      <w:start w:val="1"/>
      <w:numFmt w:val="lowerLetter"/>
      <w:lvlText w:val="%2."/>
      <w:lvlJc w:val="left"/>
      <w:pPr>
        <w:tabs>
          <w:tab w:val="num" w:pos="2160"/>
        </w:tabs>
        <w:ind w:left="2160" w:hanging="360"/>
      </w:pPr>
    </w:lvl>
    <w:lvl w:ilvl="2" w:tplc="3614F38C" w:tentative="1">
      <w:start w:val="1"/>
      <w:numFmt w:val="lowerRoman"/>
      <w:lvlText w:val="%3."/>
      <w:lvlJc w:val="right"/>
      <w:pPr>
        <w:tabs>
          <w:tab w:val="num" w:pos="2880"/>
        </w:tabs>
        <w:ind w:left="2880" w:hanging="180"/>
      </w:pPr>
    </w:lvl>
    <w:lvl w:ilvl="3" w:tplc="E3724490" w:tentative="1">
      <w:start w:val="1"/>
      <w:numFmt w:val="decimal"/>
      <w:lvlText w:val="%4."/>
      <w:lvlJc w:val="left"/>
      <w:pPr>
        <w:tabs>
          <w:tab w:val="num" w:pos="3600"/>
        </w:tabs>
        <w:ind w:left="3600" w:hanging="360"/>
      </w:pPr>
    </w:lvl>
    <w:lvl w:ilvl="4" w:tplc="A07A0C08" w:tentative="1">
      <w:start w:val="1"/>
      <w:numFmt w:val="lowerLetter"/>
      <w:lvlText w:val="%5."/>
      <w:lvlJc w:val="left"/>
      <w:pPr>
        <w:tabs>
          <w:tab w:val="num" w:pos="4320"/>
        </w:tabs>
        <w:ind w:left="4320" w:hanging="360"/>
      </w:pPr>
    </w:lvl>
    <w:lvl w:ilvl="5" w:tplc="02F6D76E" w:tentative="1">
      <w:start w:val="1"/>
      <w:numFmt w:val="lowerRoman"/>
      <w:lvlText w:val="%6."/>
      <w:lvlJc w:val="right"/>
      <w:pPr>
        <w:tabs>
          <w:tab w:val="num" w:pos="5040"/>
        </w:tabs>
        <w:ind w:left="5040" w:hanging="180"/>
      </w:pPr>
    </w:lvl>
    <w:lvl w:ilvl="6" w:tplc="197629EE" w:tentative="1">
      <w:start w:val="1"/>
      <w:numFmt w:val="decimal"/>
      <w:lvlText w:val="%7."/>
      <w:lvlJc w:val="left"/>
      <w:pPr>
        <w:tabs>
          <w:tab w:val="num" w:pos="5760"/>
        </w:tabs>
        <w:ind w:left="5760" w:hanging="360"/>
      </w:pPr>
    </w:lvl>
    <w:lvl w:ilvl="7" w:tplc="F15E4BB8" w:tentative="1">
      <w:start w:val="1"/>
      <w:numFmt w:val="lowerLetter"/>
      <w:lvlText w:val="%8."/>
      <w:lvlJc w:val="left"/>
      <w:pPr>
        <w:tabs>
          <w:tab w:val="num" w:pos="6480"/>
        </w:tabs>
        <w:ind w:left="6480" w:hanging="360"/>
      </w:pPr>
    </w:lvl>
    <w:lvl w:ilvl="8" w:tplc="42063E6C"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ECAAC090">
      <w:start w:val="1"/>
      <w:numFmt w:val="bullet"/>
      <w:lvlText w:val=""/>
      <w:lvlJc w:val="left"/>
      <w:pPr>
        <w:ind w:left="720" w:hanging="360"/>
      </w:pPr>
      <w:rPr>
        <w:rFonts w:ascii="Symbol" w:hAnsi="Symbol" w:hint="default"/>
      </w:rPr>
    </w:lvl>
    <w:lvl w:ilvl="1" w:tplc="DC6463AA" w:tentative="1">
      <w:start w:val="1"/>
      <w:numFmt w:val="bullet"/>
      <w:lvlText w:val="o"/>
      <w:lvlJc w:val="left"/>
      <w:pPr>
        <w:ind w:left="1440" w:hanging="360"/>
      </w:pPr>
      <w:rPr>
        <w:rFonts w:ascii="Courier New" w:hAnsi="Courier New" w:cs="Courier New" w:hint="default"/>
      </w:rPr>
    </w:lvl>
    <w:lvl w:ilvl="2" w:tplc="DB8415DE" w:tentative="1">
      <w:start w:val="1"/>
      <w:numFmt w:val="bullet"/>
      <w:lvlText w:val=""/>
      <w:lvlJc w:val="left"/>
      <w:pPr>
        <w:ind w:left="2160" w:hanging="360"/>
      </w:pPr>
      <w:rPr>
        <w:rFonts w:ascii="Wingdings" w:hAnsi="Wingdings" w:hint="default"/>
      </w:rPr>
    </w:lvl>
    <w:lvl w:ilvl="3" w:tplc="34D095CC" w:tentative="1">
      <w:start w:val="1"/>
      <w:numFmt w:val="bullet"/>
      <w:lvlText w:val=""/>
      <w:lvlJc w:val="left"/>
      <w:pPr>
        <w:ind w:left="2880" w:hanging="360"/>
      </w:pPr>
      <w:rPr>
        <w:rFonts w:ascii="Symbol" w:hAnsi="Symbol" w:hint="default"/>
      </w:rPr>
    </w:lvl>
    <w:lvl w:ilvl="4" w:tplc="4E42B77A" w:tentative="1">
      <w:start w:val="1"/>
      <w:numFmt w:val="bullet"/>
      <w:lvlText w:val="o"/>
      <w:lvlJc w:val="left"/>
      <w:pPr>
        <w:ind w:left="3600" w:hanging="360"/>
      </w:pPr>
      <w:rPr>
        <w:rFonts w:ascii="Courier New" w:hAnsi="Courier New" w:cs="Courier New" w:hint="default"/>
      </w:rPr>
    </w:lvl>
    <w:lvl w:ilvl="5" w:tplc="58088678" w:tentative="1">
      <w:start w:val="1"/>
      <w:numFmt w:val="bullet"/>
      <w:lvlText w:val=""/>
      <w:lvlJc w:val="left"/>
      <w:pPr>
        <w:ind w:left="4320" w:hanging="360"/>
      </w:pPr>
      <w:rPr>
        <w:rFonts w:ascii="Wingdings" w:hAnsi="Wingdings" w:hint="default"/>
      </w:rPr>
    </w:lvl>
    <w:lvl w:ilvl="6" w:tplc="29DE801A" w:tentative="1">
      <w:start w:val="1"/>
      <w:numFmt w:val="bullet"/>
      <w:lvlText w:val=""/>
      <w:lvlJc w:val="left"/>
      <w:pPr>
        <w:ind w:left="5040" w:hanging="360"/>
      </w:pPr>
      <w:rPr>
        <w:rFonts w:ascii="Symbol" w:hAnsi="Symbol" w:hint="default"/>
      </w:rPr>
    </w:lvl>
    <w:lvl w:ilvl="7" w:tplc="EAFA3D2E" w:tentative="1">
      <w:start w:val="1"/>
      <w:numFmt w:val="bullet"/>
      <w:lvlText w:val="o"/>
      <w:lvlJc w:val="left"/>
      <w:pPr>
        <w:ind w:left="5760" w:hanging="360"/>
      </w:pPr>
      <w:rPr>
        <w:rFonts w:ascii="Courier New" w:hAnsi="Courier New" w:cs="Courier New" w:hint="default"/>
      </w:rPr>
    </w:lvl>
    <w:lvl w:ilvl="8" w:tplc="7AEADA52"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4748EB00">
      <w:start w:val="3"/>
      <w:numFmt w:val="decimal"/>
      <w:lvlText w:val="%1."/>
      <w:lvlJc w:val="left"/>
      <w:pPr>
        <w:tabs>
          <w:tab w:val="num" w:pos="1080"/>
        </w:tabs>
        <w:ind w:left="1080" w:hanging="360"/>
      </w:pPr>
      <w:rPr>
        <w:rFonts w:hint="default"/>
      </w:rPr>
    </w:lvl>
    <w:lvl w:ilvl="1" w:tplc="F684E83E" w:tentative="1">
      <w:start w:val="1"/>
      <w:numFmt w:val="lowerLetter"/>
      <w:lvlText w:val="%2."/>
      <w:lvlJc w:val="left"/>
      <w:pPr>
        <w:tabs>
          <w:tab w:val="num" w:pos="1800"/>
        </w:tabs>
        <w:ind w:left="1800" w:hanging="360"/>
      </w:pPr>
    </w:lvl>
    <w:lvl w:ilvl="2" w:tplc="2A5A3A34" w:tentative="1">
      <w:start w:val="1"/>
      <w:numFmt w:val="lowerRoman"/>
      <w:lvlText w:val="%3."/>
      <w:lvlJc w:val="right"/>
      <w:pPr>
        <w:tabs>
          <w:tab w:val="num" w:pos="2520"/>
        </w:tabs>
        <w:ind w:left="2520" w:hanging="180"/>
      </w:pPr>
    </w:lvl>
    <w:lvl w:ilvl="3" w:tplc="52620B56" w:tentative="1">
      <w:start w:val="1"/>
      <w:numFmt w:val="decimal"/>
      <w:lvlText w:val="%4."/>
      <w:lvlJc w:val="left"/>
      <w:pPr>
        <w:tabs>
          <w:tab w:val="num" w:pos="3240"/>
        </w:tabs>
        <w:ind w:left="3240" w:hanging="360"/>
      </w:pPr>
    </w:lvl>
    <w:lvl w:ilvl="4" w:tplc="27BA6C38" w:tentative="1">
      <w:start w:val="1"/>
      <w:numFmt w:val="lowerLetter"/>
      <w:lvlText w:val="%5."/>
      <w:lvlJc w:val="left"/>
      <w:pPr>
        <w:tabs>
          <w:tab w:val="num" w:pos="3960"/>
        </w:tabs>
        <w:ind w:left="3960" w:hanging="360"/>
      </w:pPr>
    </w:lvl>
    <w:lvl w:ilvl="5" w:tplc="3822F0AA" w:tentative="1">
      <w:start w:val="1"/>
      <w:numFmt w:val="lowerRoman"/>
      <w:lvlText w:val="%6."/>
      <w:lvlJc w:val="right"/>
      <w:pPr>
        <w:tabs>
          <w:tab w:val="num" w:pos="4680"/>
        </w:tabs>
        <w:ind w:left="4680" w:hanging="180"/>
      </w:pPr>
    </w:lvl>
    <w:lvl w:ilvl="6" w:tplc="2A80DCA0" w:tentative="1">
      <w:start w:val="1"/>
      <w:numFmt w:val="decimal"/>
      <w:lvlText w:val="%7."/>
      <w:lvlJc w:val="left"/>
      <w:pPr>
        <w:tabs>
          <w:tab w:val="num" w:pos="5400"/>
        </w:tabs>
        <w:ind w:left="5400" w:hanging="360"/>
      </w:pPr>
    </w:lvl>
    <w:lvl w:ilvl="7" w:tplc="5E7EA68C" w:tentative="1">
      <w:start w:val="1"/>
      <w:numFmt w:val="lowerLetter"/>
      <w:lvlText w:val="%8."/>
      <w:lvlJc w:val="left"/>
      <w:pPr>
        <w:tabs>
          <w:tab w:val="num" w:pos="6120"/>
        </w:tabs>
        <w:ind w:left="6120" w:hanging="360"/>
      </w:pPr>
    </w:lvl>
    <w:lvl w:ilvl="8" w:tplc="F1607E7C" w:tentative="1">
      <w:start w:val="1"/>
      <w:numFmt w:val="lowerRoman"/>
      <w:lvlText w:val="%9."/>
      <w:lvlJc w:val="right"/>
      <w:pPr>
        <w:tabs>
          <w:tab w:val="num" w:pos="6840"/>
        </w:tabs>
        <w:ind w:left="6840" w:hanging="180"/>
      </w:pPr>
    </w:lvl>
  </w:abstractNum>
  <w:abstractNum w:abstractNumId="25"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125694A"/>
    <w:multiLevelType w:val="hybridMultilevel"/>
    <w:tmpl w:val="7BA25B14"/>
    <w:lvl w:ilvl="0" w:tplc="3942F4D0">
      <w:start w:val="1"/>
      <w:numFmt w:val="bullet"/>
      <w:lvlText w:val=""/>
      <w:lvlJc w:val="left"/>
      <w:pPr>
        <w:tabs>
          <w:tab w:val="num" w:pos="720"/>
        </w:tabs>
        <w:ind w:left="720" w:hanging="360"/>
      </w:pPr>
      <w:rPr>
        <w:rFonts w:ascii="Symbol" w:hAnsi="Symbol" w:hint="default"/>
      </w:rPr>
    </w:lvl>
    <w:lvl w:ilvl="1" w:tplc="73449498" w:tentative="1">
      <w:start w:val="1"/>
      <w:numFmt w:val="bullet"/>
      <w:lvlText w:val="o"/>
      <w:lvlJc w:val="left"/>
      <w:pPr>
        <w:tabs>
          <w:tab w:val="num" w:pos="1440"/>
        </w:tabs>
        <w:ind w:left="1440" w:hanging="360"/>
      </w:pPr>
      <w:rPr>
        <w:rFonts w:ascii="Courier New" w:hAnsi="Courier New" w:cs="Courier New" w:hint="default"/>
      </w:rPr>
    </w:lvl>
    <w:lvl w:ilvl="2" w:tplc="F60A60F2" w:tentative="1">
      <w:start w:val="1"/>
      <w:numFmt w:val="bullet"/>
      <w:lvlText w:val=""/>
      <w:lvlJc w:val="left"/>
      <w:pPr>
        <w:tabs>
          <w:tab w:val="num" w:pos="2160"/>
        </w:tabs>
        <w:ind w:left="2160" w:hanging="360"/>
      </w:pPr>
      <w:rPr>
        <w:rFonts w:ascii="Wingdings" w:hAnsi="Wingdings" w:hint="default"/>
      </w:rPr>
    </w:lvl>
    <w:lvl w:ilvl="3" w:tplc="A58A2DA4" w:tentative="1">
      <w:start w:val="1"/>
      <w:numFmt w:val="bullet"/>
      <w:lvlText w:val=""/>
      <w:lvlJc w:val="left"/>
      <w:pPr>
        <w:tabs>
          <w:tab w:val="num" w:pos="2880"/>
        </w:tabs>
        <w:ind w:left="2880" w:hanging="360"/>
      </w:pPr>
      <w:rPr>
        <w:rFonts w:ascii="Symbol" w:hAnsi="Symbol" w:hint="default"/>
      </w:rPr>
    </w:lvl>
    <w:lvl w:ilvl="4" w:tplc="7D00CC98" w:tentative="1">
      <w:start w:val="1"/>
      <w:numFmt w:val="bullet"/>
      <w:lvlText w:val="o"/>
      <w:lvlJc w:val="left"/>
      <w:pPr>
        <w:tabs>
          <w:tab w:val="num" w:pos="3600"/>
        </w:tabs>
        <w:ind w:left="3600" w:hanging="360"/>
      </w:pPr>
      <w:rPr>
        <w:rFonts w:ascii="Courier New" w:hAnsi="Courier New" w:cs="Courier New" w:hint="default"/>
      </w:rPr>
    </w:lvl>
    <w:lvl w:ilvl="5" w:tplc="5B1CB3A8" w:tentative="1">
      <w:start w:val="1"/>
      <w:numFmt w:val="bullet"/>
      <w:lvlText w:val=""/>
      <w:lvlJc w:val="left"/>
      <w:pPr>
        <w:tabs>
          <w:tab w:val="num" w:pos="4320"/>
        </w:tabs>
        <w:ind w:left="4320" w:hanging="360"/>
      </w:pPr>
      <w:rPr>
        <w:rFonts w:ascii="Wingdings" w:hAnsi="Wingdings" w:hint="default"/>
      </w:rPr>
    </w:lvl>
    <w:lvl w:ilvl="6" w:tplc="AF0499D2" w:tentative="1">
      <w:start w:val="1"/>
      <w:numFmt w:val="bullet"/>
      <w:lvlText w:val=""/>
      <w:lvlJc w:val="left"/>
      <w:pPr>
        <w:tabs>
          <w:tab w:val="num" w:pos="5040"/>
        </w:tabs>
        <w:ind w:left="5040" w:hanging="360"/>
      </w:pPr>
      <w:rPr>
        <w:rFonts w:ascii="Symbol" w:hAnsi="Symbol" w:hint="default"/>
      </w:rPr>
    </w:lvl>
    <w:lvl w:ilvl="7" w:tplc="A4BA11CC" w:tentative="1">
      <w:start w:val="1"/>
      <w:numFmt w:val="bullet"/>
      <w:lvlText w:val="o"/>
      <w:lvlJc w:val="left"/>
      <w:pPr>
        <w:tabs>
          <w:tab w:val="num" w:pos="5760"/>
        </w:tabs>
        <w:ind w:left="5760" w:hanging="360"/>
      </w:pPr>
      <w:rPr>
        <w:rFonts w:ascii="Courier New" w:hAnsi="Courier New" w:cs="Courier New" w:hint="default"/>
      </w:rPr>
    </w:lvl>
    <w:lvl w:ilvl="8" w:tplc="3606DDE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B40340"/>
    <w:multiLevelType w:val="hybridMultilevel"/>
    <w:tmpl w:val="C63C6B70"/>
    <w:lvl w:ilvl="0" w:tplc="8432F02A">
      <w:start w:val="512"/>
      <w:numFmt w:val="bullet"/>
      <w:lvlText w:val=""/>
      <w:lvlJc w:val="left"/>
      <w:pPr>
        <w:ind w:left="720" w:hanging="360"/>
      </w:pPr>
      <w:rPr>
        <w:rFonts w:ascii="Symbol" w:eastAsia="Times New Roman" w:hAnsi="Symbol" w:cs="Arial" w:hint="default"/>
      </w:rPr>
    </w:lvl>
    <w:lvl w:ilvl="1" w:tplc="11041968">
      <w:start w:val="1"/>
      <w:numFmt w:val="bullet"/>
      <w:lvlText w:val="o"/>
      <w:lvlJc w:val="left"/>
      <w:pPr>
        <w:ind w:left="1440" w:hanging="360"/>
      </w:pPr>
      <w:rPr>
        <w:rFonts w:ascii="Courier New" w:hAnsi="Courier New" w:cs="Courier New" w:hint="default"/>
      </w:rPr>
    </w:lvl>
    <w:lvl w:ilvl="2" w:tplc="1A963304" w:tentative="1">
      <w:start w:val="1"/>
      <w:numFmt w:val="bullet"/>
      <w:lvlText w:val=""/>
      <w:lvlJc w:val="left"/>
      <w:pPr>
        <w:ind w:left="2160" w:hanging="360"/>
      </w:pPr>
      <w:rPr>
        <w:rFonts w:ascii="Wingdings" w:hAnsi="Wingdings" w:hint="default"/>
      </w:rPr>
    </w:lvl>
    <w:lvl w:ilvl="3" w:tplc="89B8E7AC" w:tentative="1">
      <w:start w:val="1"/>
      <w:numFmt w:val="bullet"/>
      <w:lvlText w:val=""/>
      <w:lvlJc w:val="left"/>
      <w:pPr>
        <w:ind w:left="2880" w:hanging="360"/>
      </w:pPr>
      <w:rPr>
        <w:rFonts w:ascii="Symbol" w:hAnsi="Symbol" w:hint="default"/>
      </w:rPr>
    </w:lvl>
    <w:lvl w:ilvl="4" w:tplc="54FCAB56" w:tentative="1">
      <w:start w:val="1"/>
      <w:numFmt w:val="bullet"/>
      <w:lvlText w:val="o"/>
      <w:lvlJc w:val="left"/>
      <w:pPr>
        <w:ind w:left="3600" w:hanging="360"/>
      </w:pPr>
      <w:rPr>
        <w:rFonts w:ascii="Courier New" w:hAnsi="Courier New" w:cs="Courier New" w:hint="default"/>
      </w:rPr>
    </w:lvl>
    <w:lvl w:ilvl="5" w:tplc="B2F282B2" w:tentative="1">
      <w:start w:val="1"/>
      <w:numFmt w:val="bullet"/>
      <w:lvlText w:val=""/>
      <w:lvlJc w:val="left"/>
      <w:pPr>
        <w:ind w:left="4320" w:hanging="360"/>
      </w:pPr>
      <w:rPr>
        <w:rFonts w:ascii="Wingdings" w:hAnsi="Wingdings" w:hint="default"/>
      </w:rPr>
    </w:lvl>
    <w:lvl w:ilvl="6" w:tplc="6E58B764" w:tentative="1">
      <w:start w:val="1"/>
      <w:numFmt w:val="bullet"/>
      <w:lvlText w:val=""/>
      <w:lvlJc w:val="left"/>
      <w:pPr>
        <w:ind w:left="5040" w:hanging="360"/>
      </w:pPr>
      <w:rPr>
        <w:rFonts w:ascii="Symbol" w:hAnsi="Symbol" w:hint="default"/>
      </w:rPr>
    </w:lvl>
    <w:lvl w:ilvl="7" w:tplc="0116E496" w:tentative="1">
      <w:start w:val="1"/>
      <w:numFmt w:val="bullet"/>
      <w:lvlText w:val="o"/>
      <w:lvlJc w:val="left"/>
      <w:pPr>
        <w:ind w:left="5760" w:hanging="360"/>
      </w:pPr>
      <w:rPr>
        <w:rFonts w:ascii="Courier New" w:hAnsi="Courier New" w:cs="Courier New" w:hint="default"/>
      </w:rPr>
    </w:lvl>
    <w:lvl w:ilvl="8" w:tplc="03AAF728" w:tentative="1">
      <w:start w:val="1"/>
      <w:numFmt w:val="bullet"/>
      <w:lvlText w:val=""/>
      <w:lvlJc w:val="left"/>
      <w:pPr>
        <w:ind w:left="6480" w:hanging="360"/>
      </w:pPr>
      <w:rPr>
        <w:rFonts w:ascii="Wingdings" w:hAnsi="Wingdings" w:hint="default"/>
      </w:rPr>
    </w:lvl>
  </w:abstractNum>
  <w:abstractNum w:abstractNumId="28" w15:restartNumberingAfterBreak="0">
    <w:nsid w:val="76060C90"/>
    <w:multiLevelType w:val="hybridMultilevel"/>
    <w:tmpl w:val="246208DE"/>
    <w:lvl w:ilvl="0" w:tplc="C88EABA6">
      <w:start w:val="1"/>
      <w:numFmt w:val="bullet"/>
      <w:lvlText w:val=""/>
      <w:lvlJc w:val="left"/>
      <w:pPr>
        <w:tabs>
          <w:tab w:val="num" w:pos="1080"/>
        </w:tabs>
        <w:ind w:left="1080" w:hanging="360"/>
      </w:pPr>
      <w:rPr>
        <w:rFonts w:ascii="Symbol" w:hAnsi="Symbol" w:hint="default"/>
      </w:rPr>
    </w:lvl>
    <w:lvl w:ilvl="1" w:tplc="744AC208" w:tentative="1">
      <w:start w:val="1"/>
      <w:numFmt w:val="bullet"/>
      <w:lvlText w:val="o"/>
      <w:lvlJc w:val="left"/>
      <w:pPr>
        <w:tabs>
          <w:tab w:val="num" w:pos="1800"/>
        </w:tabs>
        <w:ind w:left="1800" w:hanging="360"/>
      </w:pPr>
      <w:rPr>
        <w:rFonts w:ascii="Courier New" w:hAnsi="Courier New" w:hint="default"/>
      </w:rPr>
    </w:lvl>
    <w:lvl w:ilvl="2" w:tplc="4CBE9884" w:tentative="1">
      <w:start w:val="1"/>
      <w:numFmt w:val="bullet"/>
      <w:lvlText w:val=""/>
      <w:lvlJc w:val="left"/>
      <w:pPr>
        <w:tabs>
          <w:tab w:val="num" w:pos="2520"/>
        </w:tabs>
        <w:ind w:left="2520" w:hanging="360"/>
      </w:pPr>
      <w:rPr>
        <w:rFonts w:ascii="Wingdings" w:hAnsi="Wingdings" w:hint="default"/>
      </w:rPr>
    </w:lvl>
    <w:lvl w:ilvl="3" w:tplc="8C74BDDC" w:tentative="1">
      <w:start w:val="1"/>
      <w:numFmt w:val="bullet"/>
      <w:lvlText w:val=""/>
      <w:lvlJc w:val="left"/>
      <w:pPr>
        <w:tabs>
          <w:tab w:val="num" w:pos="3240"/>
        </w:tabs>
        <w:ind w:left="3240" w:hanging="360"/>
      </w:pPr>
      <w:rPr>
        <w:rFonts w:ascii="Symbol" w:hAnsi="Symbol" w:hint="default"/>
      </w:rPr>
    </w:lvl>
    <w:lvl w:ilvl="4" w:tplc="145C8ACE" w:tentative="1">
      <w:start w:val="1"/>
      <w:numFmt w:val="bullet"/>
      <w:lvlText w:val="o"/>
      <w:lvlJc w:val="left"/>
      <w:pPr>
        <w:tabs>
          <w:tab w:val="num" w:pos="3960"/>
        </w:tabs>
        <w:ind w:left="3960" w:hanging="360"/>
      </w:pPr>
      <w:rPr>
        <w:rFonts w:ascii="Courier New" w:hAnsi="Courier New" w:hint="default"/>
      </w:rPr>
    </w:lvl>
    <w:lvl w:ilvl="5" w:tplc="64965956" w:tentative="1">
      <w:start w:val="1"/>
      <w:numFmt w:val="bullet"/>
      <w:lvlText w:val=""/>
      <w:lvlJc w:val="left"/>
      <w:pPr>
        <w:tabs>
          <w:tab w:val="num" w:pos="4680"/>
        </w:tabs>
        <w:ind w:left="4680" w:hanging="360"/>
      </w:pPr>
      <w:rPr>
        <w:rFonts w:ascii="Wingdings" w:hAnsi="Wingdings" w:hint="default"/>
      </w:rPr>
    </w:lvl>
    <w:lvl w:ilvl="6" w:tplc="AED840C2" w:tentative="1">
      <w:start w:val="1"/>
      <w:numFmt w:val="bullet"/>
      <w:lvlText w:val=""/>
      <w:lvlJc w:val="left"/>
      <w:pPr>
        <w:tabs>
          <w:tab w:val="num" w:pos="5400"/>
        </w:tabs>
        <w:ind w:left="5400" w:hanging="360"/>
      </w:pPr>
      <w:rPr>
        <w:rFonts w:ascii="Symbol" w:hAnsi="Symbol" w:hint="default"/>
      </w:rPr>
    </w:lvl>
    <w:lvl w:ilvl="7" w:tplc="D632BFB6" w:tentative="1">
      <w:start w:val="1"/>
      <w:numFmt w:val="bullet"/>
      <w:lvlText w:val="o"/>
      <w:lvlJc w:val="left"/>
      <w:pPr>
        <w:tabs>
          <w:tab w:val="num" w:pos="6120"/>
        </w:tabs>
        <w:ind w:left="6120" w:hanging="360"/>
      </w:pPr>
      <w:rPr>
        <w:rFonts w:ascii="Courier New" w:hAnsi="Courier New" w:hint="default"/>
      </w:rPr>
    </w:lvl>
    <w:lvl w:ilvl="8" w:tplc="641A9C36"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8977F28"/>
    <w:multiLevelType w:val="hybridMultilevel"/>
    <w:tmpl w:val="5FBAF274"/>
    <w:lvl w:ilvl="0" w:tplc="9154E032">
      <w:start w:val="1"/>
      <w:numFmt w:val="upperLetter"/>
      <w:lvlText w:val="(%1)"/>
      <w:lvlJc w:val="left"/>
      <w:pPr>
        <w:ind w:left="1800" w:hanging="360"/>
      </w:pPr>
      <w:rPr>
        <w:rFonts w:hint="default"/>
      </w:rPr>
    </w:lvl>
    <w:lvl w:ilvl="1" w:tplc="5E149594" w:tentative="1">
      <w:start w:val="1"/>
      <w:numFmt w:val="lowerLetter"/>
      <w:lvlText w:val="%2."/>
      <w:lvlJc w:val="left"/>
      <w:pPr>
        <w:ind w:left="2520" w:hanging="360"/>
      </w:pPr>
    </w:lvl>
    <w:lvl w:ilvl="2" w:tplc="EC6A529A" w:tentative="1">
      <w:start w:val="1"/>
      <w:numFmt w:val="lowerRoman"/>
      <w:lvlText w:val="%3."/>
      <w:lvlJc w:val="right"/>
      <w:pPr>
        <w:ind w:left="3240" w:hanging="180"/>
      </w:pPr>
    </w:lvl>
    <w:lvl w:ilvl="3" w:tplc="52502A1E" w:tentative="1">
      <w:start w:val="1"/>
      <w:numFmt w:val="decimal"/>
      <w:lvlText w:val="%4."/>
      <w:lvlJc w:val="left"/>
      <w:pPr>
        <w:ind w:left="3960" w:hanging="360"/>
      </w:pPr>
    </w:lvl>
    <w:lvl w:ilvl="4" w:tplc="172400C0" w:tentative="1">
      <w:start w:val="1"/>
      <w:numFmt w:val="lowerLetter"/>
      <w:lvlText w:val="%5."/>
      <w:lvlJc w:val="left"/>
      <w:pPr>
        <w:ind w:left="4680" w:hanging="360"/>
      </w:pPr>
    </w:lvl>
    <w:lvl w:ilvl="5" w:tplc="19068296" w:tentative="1">
      <w:start w:val="1"/>
      <w:numFmt w:val="lowerRoman"/>
      <w:lvlText w:val="%6."/>
      <w:lvlJc w:val="right"/>
      <w:pPr>
        <w:ind w:left="5400" w:hanging="180"/>
      </w:pPr>
    </w:lvl>
    <w:lvl w:ilvl="6" w:tplc="57526112" w:tentative="1">
      <w:start w:val="1"/>
      <w:numFmt w:val="decimal"/>
      <w:lvlText w:val="%7."/>
      <w:lvlJc w:val="left"/>
      <w:pPr>
        <w:ind w:left="6120" w:hanging="360"/>
      </w:pPr>
    </w:lvl>
    <w:lvl w:ilvl="7" w:tplc="855CAE02" w:tentative="1">
      <w:start w:val="1"/>
      <w:numFmt w:val="lowerLetter"/>
      <w:lvlText w:val="%8."/>
      <w:lvlJc w:val="left"/>
      <w:pPr>
        <w:ind w:left="6840" w:hanging="360"/>
      </w:pPr>
    </w:lvl>
    <w:lvl w:ilvl="8" w:tplc="0E622626" w:tentative="1">
      <w:start w:val="1"/>
      <w:numFmt w:val="lowerRoman"/>
      <w:lvlText w:val="%9."/>
      <w:lvlJc w:val="right"/>
      <w:pPr>
        <w:ind w:left="7560" w:hanging="180"/>
      </w:p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302007679">
    <w:abstractNumId w:val="0"/>
  </w:num>
  <w:num w:numId="2" w16cid:durableId="586304838">
    <w:abstractNumId w:val="28"/>
  </w:num>
  <w:num w:numId="3" w16cid:durableId="577521134">
    <w:abstractNumId w:val="30"/>
  </w:num>
  <w:num w:numId="4" w16cid:durableId="1682583894">
    <w:abstractNumId w:val="1"/>
  </w:num>
  <w:num w:numId="5" w16cid:durableId="1973443447">
    <w:abstractNumId w:val="22"/>
  </w:num>
  <w:num w:numId="6" w16cid:durableId="586351281">
    <w:abstractNumId w:val="22"/>
  </w:num>
  <w:num w:numId="7" w16cid:durableId="2049647519">
    <w:abstractNumId w:val="22"/>
  </w:num>
  <w:num w:numId="8" w16cid:durableId="1544171917">
    <w:abstractNumId w:val="22"/>
  </w:num>
  <w:num w:numId="9" w16cid:durableId="1117943596">
    <w:abstractNumId w:val="22"/>
  </w:num>
  <w:num w:numId="10" w16cid:durableId="18817831">
    <w:abstractNumId w:val="22"/>
  </w:num>
  <w:num w:numId="11" w16cid:durableId="1277178997">
    <w:abstractNumId w:val="22"/>
  </w:num>
  <w:num w:numId="12" w16cid:durableId="1550847261">
    <w:abstractNumId w:val="22"/>
  </w:num>
  <w:num w:numId="13" w16cid:durableId="894858414">
    <w:abstractNumId w:val="22"/>
  </w:num>
  <w:num w:numId="14" w16cid:durableId="1566256367">
    <w:abstractNumId w:val="7"/>
  </w:num>
  <w:num w:numId="15" w16cid:durableId="564872569">
    <w:abstractNumId w:val="21"/>
  </w:num>
  <w:num w:numId="16" w16cid:durableId="223225122">
    <w:abstractNumId w:val="24"/>
  </w:num>
  <w:num w:numId="17" w16cid:durableId="1810854982">
    <w:abstractNumId w:val="26"/>
  </w:num>
  <w:num w:numId="18" w16cid:durableId="2031956508">
    <w:abstractNumId w:val="8"/>
  </w:num>
  <w:num w:numId="19" w16cid:durableId="1088304958">
    <w:abstractNumId w:val="23"/>
  </w:num>
  <w:num w:numId="20" w16cid:durableId="287590280">
    <w:abstractNumId w:val="3"/>
  </w:num>
  <w:num w:numId="21" w16cid:durableId="6367486">
    <w:abstractNumId w:val="4"/>
  </w:num>
  <w:num w:numId="22" w16cid:durableId="1634167758">
    <w:abstractNumId w:val="20"/>
  </w:num>
  <w:num w:numId="23" w16cid:durableId="1918903366">
    <w:abstractNumId w:val="27"/>
  </w:num>
  <w:num w:numId="24" w16cid:durableId="1477801073">
    <w:abstractNumId w:val="19"/>
  </w:num>
  <w:num w:numId="25" w16cid:durableId="1244339025">
    <w:abstractNumId w:val="18"/>
  </w:num>
  <w:num w:numId="26" w16cid:durableId="510728739">
    <w:abstractNumId w:val="15"/>
  </w:num>
  <w:num w:numId="27" w16cid:durableId="651910266">
    <w:abstractNumId w:val="17"/>
  </w:num>
  <w:num w:numId="28" w16cid:durableId="1008828240">
    <w:abstractNumId w:val="10"/>
  </w:num>
  <w:num w:numId="29" w16cid:durableId="1762097996">
    <w:abstractNumId w:val="9"/>
  </w:num>
  <w:num w:numId="30" w16cid:durableId="1339963186">
    <w:abstractNumId w:val="11"/>
  </w:num>
  <w:num w:numId="31" w16cid:durableId="1609586243">
    <w:abstractNumId w:val="29"/>
  </w:num>
  <w:num w:numId="32" w16cid:durableId="1186478680">
    <w:abstractNumId w:val="25"/>
  </w:num>
  <w:num w:numId="33" w16cid:durableId="521473849">
    <w:abstractNumId w:val="16"/>
  </w:num>
  <w:num w:numId="34" w16cid:durableId="421073104">
    <w:abstractNumId w:val="6"/>
  </w:num>
  <w:num w:numId="35" w16cid:durableId="1778257543">
    <w:abstractNumId w:val="2"/>
  </w:num>
  <w:num w:numId="36" w16cid:durableId="993992089">
    <w:abstractNumId w:val="14"/>
  </w:num>
  <w:num w:numId="37" w16cid:durableId="1879124003">
    <w:abstractNumId w:val="5"/>
  </w:num>
  <w:num w:numId="38" w16cid:durableId="1135172255">
    <w:abstractNumId w:val="12"/>
  </w:num>
  <w:num w:numId="39" w16cid:durableId="204139070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alpine 061323">
    <w15:presenceInfo w15:providerId="None" w15:userId="Calpine 061323"/>
  </w15:person>
  <w15:person w15:author="Calpine 052223">
    <w15:presenceInfo w15:providerId="None" w15:userId="Calpine 052223"/>
  </w15:person>
  <w15:person w15:author="ERCOT 061223">
    <w15:presenceInfo w15:providerId="None" w15:userId="ERCOT 061223"/>
  </w15:person>
  <w15:person w15:author="ERCOT 050923">
    <w15:presenceInfo w15:providerId="None" w15:userId="ERCOT 050923"/>
  </w15:person>
  <w15:person w15:author="PRS 051023">
    <w15:presenceInfo w15:providerId="None" w15:userId="PRS 051023"/>
  </w15:person>
  <w15:person w15:author="TAC 052323">
    <w15:presenceInfo w15:providerId="None" w15:userId="TAC 052323"/>
  </w15:person>
  <w15:person w15:author="HEN 040723">
    <w15:presenceInfo w15:providerId="None" w15:userId="HEN 040723"/>
  </w15:person>
  <w15:person w15:author="LCRA 041223">
    <w15:presenceInfo w15:providerId="None" w15:userId="LCRA 04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EOutsideDoc" w:val="True"/>
  </w:docVars>
  <w:rsids>
    <w:rsidRoot w:val="00534C6C"/>
    <w:rsid w:val="00000E67"/>
    <w:rsid w:val="000017A9"/>
    <w:rsid w:val="00003AE5"/>
    <w:rsid w:val="0000457B"/>
    <w:rsid w:val="0000467A"/>
    <w:rsid w:val="0000475B"/>
    <w:rsid w:val="00004C32"/>
    <w:rsid w:val="000051D5"/>
    <w:rsid w:val="00006711"/>
    <w:rsid w:val="000077E3"/>
    <w:rsid w:val="00013095"/>
    <w:rsid w:val="000130C0"/>
    <w:rsid w:val="00013C6C"/>
    <w:rsid w:val="0001590C"/>
    <w:rsid w:val="00015E20"/>
    <w:rsid w:val="00017C6D"/>
    <w:rsid w:val="00023F5B"/>
    <w:rsid w:val="000249E5"/>
    <w:rsid w:val="000271CD"/>
    <w:rsid w:val="00031614"/>
    <w:rsid w:val="00031FDC"/>
    <w:rsid w:val="0003235F"/>
    <w:rsid w:val="00033B3D"/>
    <w:rsid w:val="00034790"/>
    <w:rsid w:val="00035ACA"/>
    <w:rsid w:val="00040FC6"/>
    <w:rsid w:val="00041172"/>
    <w:rsid w:val="000439DA"/>
    <w:rsid w:val="00047205"/>
    <w:rsid w:val="00050AA2"/>
    <w:rsid w:val="000519D8"/>
    <w:rsid w:val="00052DD8"/>
    <w:rsid w:val="00054753"/>
    <w:rsid w:val="00060A5A"/>
    <w:rsid w:val="00064B44"/>
    <w:rsid w:val="00065C97"/>
    <w:rsid w:val="0006699C"/>
    <w:rsid w:val="00066C09"/>
    <w:rsid w:val="00067963"/>
    <w:rsid w:val="00067FE2"/>
    <w:rsid w:val="00071FFC"/>
    <w:rsid w:val="0007618C"/>
    <w:rsid w:val="00076230"/>
    <w:rsid w:val="0007682E"/>
    <w:rsid w:val="00080FBF"/>
    <w:rsid w:val="00086D1C"/>
    <w:rsid w:val="00094677"/>
    <w:rsid w:val="00096EE4"/>
    <w:rsid w:val="000A053C"/>
    <w:rsid w:val="000A7A63"/>
    <w:rsid w:val="000A7E4D"/>
    <w:rsid w:val="000B477F"/>
    <w:rsid w:val="000C1EE9"/>
    <w:rsid w:val="000C5954"/>
    <w:rsid w:val="000D0E58"/>
    <w:rsid w:val="000D1AEB"/>
    <w:rsid w:val="000D3E64"/>
    <w:rsid w:val="000D4B0C"/>
    <w:rsid w:val="000D7239"/>
    <w:rsid w:val="000E5027"/>
    <w:rsid w:val="000E6B06"/>
    <w:rsid w:val="000F13C5"/>
    <w:rsid w:val="000F2229"/>
    <w:rsid w:val="000F23F5"/>
    <w:rsid w:val="000F3209"/>
    <w:rsid w:val="000F342F"/>
    <w:rsid w:val="000F427A"/>
    <w:rsid w:val="000F437F"/>
    <w:rsid w:val="000F60C6"/>
    <w:rsid w:val="000F6BB8"/>
    <w:rsid w:val="00105896"/>
    <w:rsid w:val="00105A36"/>
    <w:rsid w:val="00105EEA"/>
    <w:rsid w:val="001071E9"/>
    <w:rsid w:val="00110A24"/>
    <w:rsid w:val="00111D82"/>
    <w:rsid w:val="00112816"/>
    <w:rsid w:val="0011529F"/>
    <w:rsid w:val="00116887"/>
    <w:rsid w:val="00120ABB"/>
    <w:rsid w:val="001224EA"/>
    <w:rsid w:val="00122F79"/>
    <w:rsid w:val="00123852"/>
    <w:rsid w:val="00126897"/>
    <w:rsid w:val="001313B4"/>
    <w:rsid w:val="00132747"/>
    <w:rsid w:val="00135676"/>
    <w:rsid w:val="0013693B"/>
    <w:rsid w:val="00140AFE"/>
    <w:rsid w:val="0014312A"/>
    <w:rsid w:val="00143F26"/>
    <w:rsid w:val="0014546D"/>
    <w:rsid w:val="00147940"/>
    <w:rsid w:val="001500D9"/>
    <w:rsid w:val="00150C1D"/>
    <w:rsid w:val="00156DB7"/>
    <w:rsid w:val="00156EB5"/>
    <w:rsid w:val="00157228"/>
    <w:rsid w:val="001575AC"/>
    <w:rsid w:val="00157A32"/>
    <w:rsid w:val="00160295"/>
    <w:rsid w:val="00160B8E"/>
    <w:rsid w:val="00160C3C"/>
    <w:rsid w:val="0016450E"/>
    <w:rsid w:val="00170D3A"/>
    <w:rsid w:val="00172489"/>
    <w:rsid w:val="00172D2B"/>
    <w:rsid w:val="00175190"/>
    <w:rsid w:val="0017783C"/>
    <w:rsid w:val="00182017"/>
    <w:rsid w:val="00183A91"/>
    <w:rsid w:val="00186489"/>
    <w:rsid w:val="00192A2E"/>
    <w:rsid w:val="0019314C"/>
    <w:rsid w:val="0019368D"/>
    <w:rsid w:val="001963CC"/>
    <w:rsid w:val="00197C4C"/>
    <w:rsid w:val="001A2AE7"/>
    <w:rsid w:val="001A2CAC"/>
    <w:rsid w:val="001A3924"/>
    <w:rsid w:val="001A3B37"/>
    <w:rsid w:val="001A3F8A"/>
    <w:rsid w:val="001A6E29"/>
    <w:rsid w:val="001A7801"/>
    <w:rsid w:val="001B3DE3"/>
    <w:rsid w:val="001B7495"/>
    <w:rsid w:val="001B770B"/>
    <w:rsid w:val="001C0D20"/>
    <w:rsid w:val="001C1C36"/>
    <w:rsid w:val="001C6F0E"/>
    <w:rsid w:val="001C7313"/>
    <w:rsid w:val="001D1A8C"/>
    <w:rsid w:val="001D240D"/>
    <w:rsid w:val="001D5186"/>
    <w:rsid w:val="001D689E"/>
    <w:rsid w:val="001D749D"/>
    <w:rsid w:val="001D7C3E"/>
    <w:rsid w:val="001E3EC1"/>
    <w:rsid w:val="001E5804"/>
    <w:rsid w:val="001E76BB"/>
    <w:rsid w:val="001F0DBA"/>
    <w:rsid w:val="001F38F0"/>
    <w:rsid w:val="001F7B57"/>
    <w:rsid w:val="002021C4"/>
    <w:rsid w:val="002024D3"/>
    <w:rsid w:val="00203697"/>
    <w:rsid w:val="00207833"/>
    <w:rsid w:val="00210A86"/>
    <w:rsid w:val="002112B7"/>
    <w:rsid w:val="00215FF2"/>
    <w:rsid w:val="002167E2"/>
    <w:rsid w:val="00216ED7"/>
    <w:rsid w:val="00225D1E"/>
    <w:rsid w:val="00226560"/>
    <w:rsid w:val="00231388"/>
    <w:rsid w:val="00231780"/>
    <w:rsid w:val="00231DB6"/>
    <w:rsid w:val="00232EFA"/>
    <w:rsid w:val="002338AF"/>
    <w:rsid w:val="00237430"/>
    <w:rsid w:val="00242A71"/>
    <w:rsid w:val="00246F17"/>
    <w:rsid w:val="002475CB"/>
    <w:rsid w:val="00247E1F"/>
    <w:rsid w:val="00250DA7"/>
    <w:rsid w:val="002534AC"/>
    <w:rsid w:val="00256D03"/>
    <w:rsid w:val="002721A4"/>
    <w:rsid w:val="00273F98"/>
    <w:rsid w:val="00276A99"/>
    <w:rsid w:val="00286AD9"/>
    <w:rsid w:val="00287F77"/>
    <w:rsid w:val="00293A23"/>
    <w:rsid w:val="00294F37"/>
    <w:rsid w:val="00295C0E"/>
    <w:rsid w:val="002961C4"/>
    <w:rsid w:val="002966F3"/>
    <w:rsid w:val="00296B5F"/>
    <w:rsid w:val="00296F7D"/>
    <w:rsid w:val="002A160E"/>
    <w:rsid w:val="002A2AFC"/>
    <w:rsid w:val="002A7E9B"/>
    <w:rsid w:val="002B2E62"/>
    <w:rsid w:val="002B3BE2"/>
    <w:rsid w:val="002B3CC5"/>
    <w:rsid w:val="002B69F3"/>
    <w:rsid w:val="002B74E1"/>
    <w:rsid w:val="002B763A"/>
    <w:rsid w:val="002C1F39"/>
    <w:rsid w:val="002D0E6B"/>
    <w:rsid w:val="002D299D"/>
    <w:rsid w:val="002D382A"/>
    <w:rsid w:val="002D38B5"/>
    <w:rsid w:val="002D7425"/>
    <w:rsid w:val="002D7A70"/>
    <w:rsid w:val="002E0EF4"/>
    <w:rsid w:val="002E2630"/>
    <w:rsid w:val="002E3F48"/>
    <w:rsid w:val="002F1620"/>
    <w:rsid w:val="002F1EDD"/>
    <w:rsid w:val="002F268F"/>
    <w:rsid w:val="002F2D84"/>
    <w:rsid w:val="002F79E0"/>
    <w:rsid w:val="00301239"/>
    <w:rsid w:val="003013F2"/>
    <w:rsid w:val="0030232A"/>
    <w:rsid w:val="0030694A"/>
    <w:rsid w:val="003069F4"/>
    <w:rsid w:val="00307BD9"/>
    <w:rsid w:val="00315BAC"/>
    <w:rsid w:val="003164A4"/>
    <w:rsid w:val="00316D9C"/>
    <w:rsid w:val="00317C93"/>
    <w:rsid w:val="00325738"/>
    <w:rsid w:val="00325F9C"/>
    <w:rsid w:val="00330448"/>
    <w:rsid w:val="00330F26"/>
    <w:rsid w:val="00331FA1"/>
    <w:rsid w:val="00332B54"/>
    <w:rsid w:val="00333659"/>
    <w:rsid w:val="003342F4"/>
    <w:rsid w:val="00337605"/>
    <w:rsid w:val="00345173"/>
    <w:rsid w:val="00351975"/>
    <w:rsid w:val="00355423"/>
    <w:rsid w:val="00355B7D"/>
    <w:rsid w:val="00357499"/>
    <w:rsid w:val="00357BD3"/>
    <w:rsid w:val="00357E67"/>
    <w:rsid w:val="00360920"/>
    <w:rsid w:val="003610CE"/>
    <w:rsid w:val="00362913"/>
    <w:rsid w:val="003655BF"/>
    <w:rsid w:val="003666A3"/>
    <w:rsid w:val="003673E3"/>
    <w:rsid w:val="00371F89"/>
    <w:rsid w:val="00374EE9"/>
    <w:rsid w:val="00381C23"/>
    <w:rsid w:val="00384709"/>
    <w:rsid w:val="00386C35"/>
    <w:rsid w:val="003959F7"/>
    <w:rsid w:val="00397525"/>
    <w:rsid w:val="003A3742"/>
    <w:rsid w:val="003A3D77"/>
    <w:rsid w:val="003B06CF"/>
    <w:rsid w:val="003B5621"/>
    <w:rsid w:val="003B56D8"/>
    <w:rsid w:val="003B5AED"/>
    <w:rsid w:val="003C2EE2"/>
    <w:rsid w:val="003C6212"/>
    <w:rsid w:val="003C6B7B"/>
    <w:rsid w:val="003D01B1"/>
    <w:rsid w:val="003D1495"/>
    <w:rsid w:val="003D2C18"/>
    <w:rsid w:val="003D53F1"/>
    <w:rsid w:val="003D6021"/>
    <w:rsid w:val="003D6999"/>
    <w:rsid w:val="003D71F7"/>
    <w:rsid w:val="003D7579"/>
    <w:rsid w:val="003F02FC"/>
    <w:rsid w:val="003F0AA5"/>
    <w:rsid w:val="003F1217"/>
    <w:rsid w:val="003F2123"/>
    <w:rsid w:val="003F4938"/>
    <w:rsid w:val="00400198"/>
    <w:rsid w:val="00405457"/>
    <w:rsid w:val="00410D61"/>
    <w:rsid w:val="00412DCA"/>
    <w:rsid w:val="00413237"/>
    <w:rsid w:val="004135BD"/>
    <w:rsid w:val="00415C2E"/>
    <w:rsid w:val="00417D63"/>
    <w:rsid w:val="004204B1"/>
    <w:rsid w:val="00420585"/>
    <w:rsid w:val="00420CA3"/>
    <w:rsid w:val="00422537"/>
    <w:rsid w:val="004302A4"/>
    <w:rsid w:val="004307F9"/>
    <w:rsid w:val="00432B5F"/>
    <w:rsid w:val="00433B30"/>
    <w:rsid w:val="00434514"/>
    <w:rsid w:val="004372BB"/>
    <w:rsid w:val="00437570"/>
    <w:rsid w:val="004414A1"/>
    <w:rsid w:val="004463BA"/>
    <w:rsid w:val="00446B6E"/>
    <w:rsid w:val="004501DA"/>
    <w:rsid w:val="00454938"/>
    <w:rsid w:val="00456D06"/>
    <w:rsid w:val="00460A01"/>
    <w:rsid w:val="00462127"/>
    <w:rsid w:val="004627C4"/>
    <w:rsid w:val="00466D55"/>
    <w:rsid w:val="004701D7"/>
    <w:rsid w:val="004703AB"/>
    <w:rsid w:val="00471A27"/>
    <w:rsid w:val="00471AA3"/>
    <w:rsid w:val="004725FA"/>
    <w:rsid w:val="004733FC"/>
    <w:rsid w:val="00475503"/>
    <w:rsid w:val="00477083"/>
    <w:rsid w:val="00480C71"/>
    <w:rsid w:val="004822D4"/>
    <w:rsid w:val="00482F53"/>
    <w:rsid w:val="00483E36"/>
    <w:rsid w:val="004844D7"/>
    <w:rsid w:val="00485885"/>
    <w:rsid w:val="0048712E"/>
    <w:rsid w:val="0049290B"/>
    <w:rsid w:val="00493882"/>
    <w:rsid w:val="00495837"/>
    <w:rsid w:val="00496C02"/>
    <w:rsid w:val="004A3995"/>
    <w:rsid w:val="004A4451"/>
    <w:rsid w:val="004A51E0"/>
    <w:rsid w:val="004B0726"/>
    <w:rsid w:val="004B0EEE"/>
    <w:rsid w:val="004B26B8"/>
    <w:rsid w:val="004B5CC5"/>
    <w:rsid w:val="004B7E40"/>
    <w:rsid w:val="004C2477"/>
    <w:rsid w:val="004C2D90"/>
    <w:rsid w:val="004C35BB"/>
    <w:rsid w:val="004D3958"/>
    <w:rsid w:val="004D5B1B"/>
    <w:rsid w:val="004E0D3A"/>
    <w:rsid w:val="004E2F4B"/>
    <w:rsid w:val="004E4699"/>
    <w:rsid w:val="004E5CB8"/>
    <w:rsid w:val="004F04F7"/>
    <w:rsid w:val="004F053B"/>
    <w:rsid w:val="004F1E3F"/>
    <w:rsid w:val="004F2399"/>
    <w:rsid w:val="004F4658"/>
    <w:rsid w:val="005008DF"/>
    <w:rsid w:val="0050211F"/>
    <w:rsid w:val="00503A57"/>
    <w:rsid w:val="005045D0"/>
    <w:rsid w:val="005065BF"/>
    <w:rsid w:val="005145F9"/>
    <w:rsid w:val="00514DE3"/>
    <w:rsid w:val="005269D3"/>
    <w:rsid w:val="005271A4"/>
    <w:rsid w:val="00527842"/>
    <w:rsid w:val="00534C6C"/>
    <w:rsid w:val="00535BCB"/>
    <w:rsid w:val="00536EA0"/>
    <w:rsid w:val="005413DC"/>
    <w:rsid w:val="005416D4"/>
    <w:rsid w:val="0054214D"/>
    <w:rsid w:val="00545C89"/>
    <w:rsid w:val="005507B4"/>
    <w:rsid w:val="005510BD"/>
    <w:rsid w:val="00551CD8"/>
    <w:rsid w:val="00552AA7"/>
    <w:rsid w:val="005545AA"/>
    <w:rsid w:val="00555923"/>
    <w:rsid w:val="00555C79"/>
    <w:rsid w:val="00556961"/>
    <w:rsid w:val="00557FC2"/>
    <w:rsid w:val="00567C29"/>
    <w:rsid w:val="00573C4E"/>
    <w:rsid w:val="00574C03"/>
    <w:rsid w:val="00580A1A"/>
    <w:rsid w:val="00582EA5"/>
    <w:rsid w:val="00583B38"/>
    <w:rsid w:val="005841C0"/>
    <w:rsid w:val="005901EB"/>
    <w:rsid w:val="005906E5"/>
    <w:rsid w:val="005912FB"/>
    <w:rsid w:val="0059260F"/>
    <w:rsid w:val="0059425E"/>
    <w:rsid w:val="005956E9"/>
    <w:rsid w:val="00597DBE"/>
    <w:rsid w:val="005B1CD9"/>
    <w:rsid w:val="005C0921"/>
    <w:rsid w:val="005C244E"/>
    <w:rsid w:val="005C2D7C"/>
    <w:rsid w:val="005C469D"/>
    <w:rsid w:val="005C58A2"/>
    <w:rsid w:val="005C5AD5"/>
    <w:rsid w:val="005C6492"/>
    <w:rsid w:val="005D38C7"/>
    <w:rsid w:val="005D477E"/>
    <w:rsid w:val="005D5AEC"/>
    <w:rsid w:val="005D7205"/>
    <w:rsid w:val="005D74AC"/>
    <w:rsid w:val="005E078D"/>
    <w:rsid w:val="005E0DF8"/>
    <w:rsid w:val="005E3022"/>
    <w:rsid w:val="005E4D46"/>
    <w:rsid w:val="005E4E29"/>
    <w:rsid w:val="005E5074"/>
    <w:rsid w:val="005F03E6"/>
    <w:rsid w:val="005F11B4"/>
    <w:rsid w:val="005F1E67"/>
    <w:rsid w:val="005F4DC2"/>
    <w:rsid w:val="005F6FCE"/>
    <w:rsid w:val="00600DF0"/>
    <w:rsid w:val="00602C49"/>
    <w:rsid w:val="00605D37"/>
    <w:rsid w:val="006064B3"/>
    <w:rsid w:val="00612E4F"/>
    <w:rsid w:val="00615D5E"/>
    <w:rsid w:val="00620DB3"/>
    <w:rsid w:val="0062199D"/>
    <w:rsid w:val="00622E99"/>
    <w:rsid w:val="00623658"/>
    <w:rsid w:val="0062394B"/>
    <w:rsid w:val="00624CFC"/>
    <w:rsid w:val="006251C8"/>
    <w:rsid w:val="00625E5D"/>
    <w:rsid w:val="00626362"/>
    <w:rsid w:val="00635539"/>
    <w:rsid w:val="00636185"/>
    <w:rsid w:val="00641060"/>
    <w:rsid w:val="006435CC"/>
    <w:rsid w:val="00650065"/>
    <w:rsid w:val="00654567"/>
    <w:rsid w:val="006564E9"/>
    <w:rsid w:val="006608D4"/>
    <w:rsid w:val="0066172C"/>
    <w:rsid w:val="0066252B"/>
    <w:rsid w:val="00662F2D"/>
    <w:rsid w:val="0066370F"/>
    <w:rsid w:val="00666737"/>
    <w:rsid w:val="00667C82"/>
    <w:rsid w:val="00670F84"/>
    <w:rsid w:val="006719EA"/>
    <w:rsid w:val="00673EC3"/>
    <w:rsid w:val="00674761"/>
    <w:rsid w:val="00683157"/>
    <w:rsid w:val="006901F2"/>
    <w:rsid w:val="00695345"/>
    <w:rsid w:val="006957E7"/>
    <w:rsid w:val="00696FCF"/>
    <w:rsid w:val="00697290"/>
    <w:rsid w:val="006975A3"/>
    <w:rsid w:val="00697E0F"/>
    <w:rsid w:val="00697E24"/>
    <w:rsid w:val="006A02C5"/>
    <w:rsid w:val="006A0784"/>
    <w:rsid w:val="006A16DA"/>
    <w:rsid w:val="006A3F53"/>
    <w:rsid w:val="006A44D7"/>
    <w:rsid w:val="006A697B"/>
    <w:rsid w:val="006A6F5C"/>
    <w:rsid w:val="006B0A51"/>
    <w:rsid w:val="006B444D"/>
    <w:rsid w:val="006B4DDE"/>
    <w:rsid w:val="006B6BC6"/>
    <w:rsid w:val="006C1BA2"/>
    <w:rsid w:val="006C28CB"/>
    <w:rsid w:val="006C5B92"/>
    <w:rsid w:val="006C5CB3"/>
    <w:rsid w:val="006D00D3"/>
    <w:rsid w:val="006D1287"/>
    <w:rsid w:val="006D3905"/>
    <w:rsid w:val="006D5AD1"/>
    <w:rsid w:val="006D688F"/>
    <w:rsid w:val="006E245B"/>
    <w:rsid w:val="006E3A6D"/>
    <w:rsid w:val="006E42BA"/>
    <w:rsid w:val="006E4597"/>
    <w:rsid w:val="006F1BFF"/>
    <w:rsid w:val="006F5524"/>
    <w:rsid w:val="006F799B"/>
    <w:rsid w:val="00700F0E"/>
    <w:rsid w:val="00701570"/>
    <w:rsid w:val="007028DA"/>
    <w:rsid w:val="0070345E"/>
    <w:rsid w:val="007037DF"/>
    <w:rsid w:val="0070490A"/>
    <w:rsid w:val="00705EF0"/>
    <w:rsid w:val="007065D2"/>
    <w:rsid w:val="00706607"/>
    <w:rsid w:val="007069C0"/>
    <w:rsid w:val="00711F97"/>
    <w:rsid w:val="007124D1"/>
    <w:rsid w:val="0071294B"/>
    <w:rsid w:val="00712C81"/>
    <w:rsid w:val="00720DDF"/>
    <w:rsid w:val="0072126E"/>
    <w:rsid w:val="00721D1B"/>
    <w:rsid w:val="00721F28"/>
    <w:rsid w:val="00722DF9"/>
    <w:rsid w:val="00726243"/>
    <w:rsid w:val="00726248"/>
    <w:rsid w:val="007335BC"/>
    <w:rsid w:val="00734153"/>
    <w:rsid w:val="00735DBF"/>
    <w:rsid w:val="00735E36"/>
    <w:rsid w:val="00737146"/>
    <w:rsid w:val="007376E9"/>
    <w:rsid w:val="00741917"/>
    <w:rsid w:val="00743968"/>
    <w:rsid w:val="00743B73"/>
    <w:rsid w:val="00763B26"/>
    <w:rsid w:val="00766715"/>
    <w:rsid w:val="00770EC6"/>
    <w:rsid w:val="00771F79"/>
    <w:rsid w:val="007757BC"/>
    <w:rsid w:val="00777325"/>
    <w:rsid w:val="00783955"/>
    <w:rsid w:val="00783A74"/>
    <w:rsid w:val="00785415"/>
    <w:rsid w:val="00785C20"/>
    <w:rsid w:val="00791CB9"/>
    <w:rsid w:val="00792FDC"/>
    <w:rsid w:val="00793130"/>
    <w:rsid w:val="00793CEC"/>
    <w:rsid w:val="007950B0"/>
    <w:rsid w:val="0079677B"/>
    <w:rsid w:val="007A1BE1"/>
    <w:rsid w:val="007A3193"/>
    <w:rsid w:val="007A3D84"/>
    <w:rsid w:val="007A47A6"/>
    <w:rsid w:val="007B3233"/>
    <w:rsid w:val="007B34FE"/>
    <w:rsid w:val="007B5A42"/>
    <w:rsid w:val="007B6373"/>
    <w:rsid w:val="007C199B"/>
    <w:rsid w:val="007C4D70"/>
    <w:rsid w:val="007C5735"/>
    <w:rsid w:val="007C74DA"/>
    <w:rsid w:val="007C7CAE"/>
    <w:rsid w:val="007D00CC"/>
    <w:rsid w:val="007D2301"/>
    <w:rsid w:val="007D3073"/>
    <w:rsid w:val="007D56EB"/>
    <w:rsid w:val="007D64B9"/>
    <w:rsid w:val="007D72D4"/>
    <w:rsid w:val="007E0452"/>
    <w:rsid w:val="007F0588"/>
    <w:rsid w:val="007F1088"/>
    <w:rsid w:val="007F1E3D"/>
    <w:rsid w:val="007F2515"/>
    <w:rsid w:val="007F4B68"/>
    <w:rsid w:val="007F6834"/>
    <w:rsid w:val="007F7AB2"/>
    <w:rsid w:val="008021D8"/>
    <w:rsid w:val="008070C0"/>
    <w:rsid w:val="00811C12"/>
    <w:rsid w:val="00812868"/>
    <w:rsid w:val="0081385B"/>
    <w:rsid w:val="00813D57"/>
    <w:rsid w:val="00815C5E"/>
    <w:rsid w:val="0081737A"/>
    <w:rsid w:val="008176EC"/>
    <w:rsid w:val="008209AA"/>
    <w:rsid w:val="00827492"/>
    <w:rsid w:val="00830EC7"/>
    <w:rsid w:val="00832B75"/>
    <w:rsid w:val="00832F96"/>
    <w:rsid w:val="008330CC"/>
    <w:rsid w:val="0083388C"/>
    <w:rsid w:val="00834449"/>
    <w:rsid w:val="00835C4F"/>
    <w:rsid w:val="00835DC2"/>
    <w:rsid w:val="00837889"/>
    <w:rsid w:val="00845778"/>
    <w:rsid w:val="0084763D"/>
    <w:rsid w:val="008505F7"/>
    <w:rsid w:val="00851213"/>
    <w:rsid w:val="008576B4"/>
    <w:rsid w:val="0086057C"/>
    <w:rsid w:val="00860616"/>
    <w:rsid w:val="008631AC"/>
    <w:rsid w:val="008660F8"/>
    <w:rsid w:val="0086669A"/>
    <w:rsid w:val="00866C21"/>
    <w:rsid w:val="008676AD"/>
    <w:rsid w:val="008702C4"/>
    <w:rsid w:val="00872252"/>
    <w:rsid w:val="008724F7"/>
    <w:rsid w:val="00875251"/>
    <w:rsid w:val="008817C5"/>
    <w:rsid w:val="00883627"/>
    <w:rsid w:val="00887C33"/>
    <w:rsid w:val="00887E28"/>
    <w:rsid w:val="008939BA"/>
    <w:rsid w:val="008A3B6F"/>
    <w:rsid w:val="008A3E7D"/>
    <w:rsid w:val="008B2666"/>
    <w:rsid w:val="008B38F2"/>
    <w:rsid w:val="008B75DC"/>
    <w:rsid w:val="008C1FA0"/>
    <w:rsid w:val="008C3FDA"/>
    <w:rsid w:val="008C4961"/>
    <w:rsid w:val="008C4DF0"/>
    <w:rsid w:val="008D1602"/>
    <w:rsid w:val="008D5C3A"/>
    <w:rsid w:val="008E43A3"/>
    <w:rsid w:val="008E4CB4"/>
    <w:rsid w:val="008E5DA9"/>
    <w:rsid w:val="008E6DA2"/>
    <w:rsid w:val="008F2E40"/>
    <w:rsid w:val="008F6CF0"/>
    <w:rsid w:val="008F6ECD"/>
    <w:rsid w:val="008F7F7A"/>
    <w:rsid w:val="00900E80"/>
    <w:rsid w:val="00907B1E"/>
    <w:rsid w:val="009118F4"/>
    <w:rsid w:val="00911F82"/>
    <w:rsid w:val="009127E2"/>
    <w:rsid w:val="00914F0C"/>
    <w:rsid w:val="0091554D"/>
    <w:rsid w:val="00916126"/>
    <w:rsid w:val="00917821"/>
    <w:rsid w:val="00923662"/>
    <w:rsid w:val="00924688"/>
    <w:rsid w:val="009273DE"/>
    <w:rsid w:val="009276E8"/>
    <w:rsid w:val="00935D44"/>
    <w:rsid w:val="009400B1"/>
    <w:rsid w:val="00941716"/>
    <w:rsid w:val="00941B75"/>
    <w:rsid w:val="00943A3C"/>
    <w:rsid w:val="00943AFD"/>
    <w:rsid w:val="009509EE"/>
    <w:rsid w:val="00952B20"/>
    <w:rsid w:val="00955842"/>
    <w:rsid w:val="00960E08"/>
    <w:rsid w:val="00963A51"/>
    <w:rsid w:val="00970D09"/>
    <w:rsid w:val="009724EF"/>
    <w:rsid w:val="009741B9"/>
    <w:rsid w:val="00974758"/>
    <w:rsid w:val="00974789"/>
    <w:rsid w:val="009775BA"/>
    <w:rsid w:val="00980EDF"/>
    <w:rsid w:val="0098210B"/>
    <w:rsid w:val="00983B6E"/>
    <w:rsid w:val="00985956"/>
    <w:rsid w:val="009936F8"/>
    <w:rsid w:val="00994881"/>
    <w:rsid w:val="00997F23"/>
    <w:rsid w:val="009A032F"/>
    <w:rsid w:val="009A3772"/>
    <w:rsid w:val="009A60A8"/>
    <w:rsid w:val="009A7273"/>
    <w:rsid w:val="009B11A0"/>
    <w:rsid w:val="009B3F8D"/>
    <w:rsid w:val="009B5A03"/>
    <w:rsid w:val="009B5F9B"/>
    <w:rsid w:val="009C3D30"/>
    <w:rsid w:val="009C56F5"/>
    <w:rsid w:val="009C7DA9"/>
    <w:rsid w:val="009D17F0"/>
    <w:rsid w:val="009D2EA7"/>
    <w:rsid w:val="009E2708"/>
    <w:rsid w:val="009E7303"/>
    <w:rsid w:val="009F30E3"/>
    <w:rsid w:val="009F41CE"/>
    <w:rsid w:val="009F6052"/>
    <w:rsid w:val="009F75C0"/>
    <w:rsid w:val="00A10073"/>
    <w:rsid w:val="00A1018C"/>
    <w:rsid w:val="00A1309B"/>
    <w:rsid w:val="00A139A2"/>
    <w:rsid w:val="00A13A85"/>
    <w:rsid w:val="00A15534"/>
    <w:rsid w:val="00A21139"/>
    <w:rsid w:val="00A21E98"/>
    <w:rsid w:val="00A23BC5"/>
    <w:rsid w:val="00A23E4F"/>
    <w:rsid w:val="00A3012A"/>
    <w:rsid w:val="00A302B1"/>
    <w:rsid w:val="00A37DC3"/>
    <w:rsid w:val="00A42796"/>
    <w:rsid w:val="00A43861"/>
    <w:rsid w:val="00A44CF2"/>
    <w:rsid w:val="00A47695"/>
    <w:rsid w:val="00A5311D"/>
    <w:rsid w:val="00A57D77"/>
    <w:rsid w:val="00A6067F"/>
    <w:rsid w:val="00A701BB"/>
    <w:rsid w:val="00A72192"/>
    <w:rsid w:val="00A73642"/>
    <w:rsid w:val="00A74D3F"/>
    <w:rsid w:val="00A755D7"/>
    <w:rsid w:val="00A81023"/>
    <w:rsid w:val="00A90B34"/>
    <w:rsid w:val="00A90C5A"/>
    <w:rsid w:val="00A91A27"/>
    <w:rsid w:val="00A9688E"/>
    <w:rsid w:val="00AA0DD0"/>
    <w:rsid w:val="00AA1E2D"/>
    <w:rsid w:val="00AA3A5D"/>
    <w:rsid w:val="00AA4215"/>
    <w:rsid w:val="00AA7CC6"/>
    <w:rsid w:val="00AB181F"/>
    <w:rsid w:val="00AB20EC"/>
    <w:rsid w:val="00AB2526"/>
    <w:rsid w:val="00AB2D76"/>
    <w:rsid w:val="00AB2E34"/>
    <w:rsid w:val="00AB4465"/>
    <w:rsid w:val="00AB5D7E"/>
    <w:rsid w:val="00AB6031"/>
    <w:rsid w:val="00AB6846"/>
    <w:rsid w:val="00AB753A"/>
    <w:rsid w:val="00AC68A9"/>
    <w:rsid w:val="00AD3B58"/>
    <w:rsid w:val="00AF2BD7"/>
    <w:rsid w:val="00AF56C6"/>
    <w:rsid w:val="00AF7CB2"/>
    <w:rsid w:val="00B032E8"/>
    <w:rsid w:val="00B04B75"/>
    <w:rsid w:val="00B12481"/>
    <w:rsid w:val="00B1457B"/>
    <w:rsid w:val="00B14C95"/>
    <w:rsid w:val="00B167B8"/>
    <w:rsid w:val="00B17DCC"/>
    <w:rsid w:val="00B20EE4"/>
    <w:rsid w:val="00B22E87"/>
    <w:rsid w:val="00B26556"/>
    <w:rsid w:val="00B275D0"/>
    <w:rsid w:val="00B27BE3"/>
    <w:rsid w:val="00B304BE"/>
    <w:rsid w:val="00B32717"/>
    <w:rsid w:val="00B34037"/>
    <w:rsid w:val="00B35DC2"/>
    <w:rsid w:val="00B3720E"/>
    <w:rsid w:val="00B44EFF"/>
    <w:rsid w:val="00B45C8D"/>
    <w:rsid w:val="00B46C1D"/>
    <w:rsid w:val="00B53FB9"/>
    <w:rsid w:val="00B54BE9"/>
    <w:rsid w:val="00B55E4A"/>
    <w:rsid w:val="00B561F2"/>
    <w:rsid w:val="00B56F8B"/>
    <w:rsid w:val="00B57F96"/>
    <w:rsid w:val="00B61497"/>
    <w:rsid w:val="00B61EDF"/>
    <w:rsid w:val="00B634CC"/>
    <w:rsid w:val="00B64606"/>
    <w:rsid w:val="00B67892"/>
    <w:rsid w:val="00B7223D"/>
    <w:rsid w:val="00B74BF4"/>
    <w:rsid w:val="00B76D41"/>
    <w:rsid w:val="00B8283A"/>
    <w:rsid w:val="00B82CC6"/>
    <w:rsid w:val="00B87DAB"/>
    <w:rsid w:val="00B90FAA"/>
    <w:rsid w:val="00B9282A"/>
    <w:rsid w:val="00B92E3E"/>
    <w:rsid w:val="00B94644"/>
    <w:rsid w:val="00B94ADC"/>
    <w:rsid w:val="00BA02B6"/>
    <w:rsid w:val="00BA0493"/>
    <w:rsid w:val="00BA355E"/>
    <w:rsid w:val="00BA4D33"/>
    <w:rsid w:val="00BA50E7"/>
    <w:rsid w:val="00BA74AF"/>
    <w:rsid w:val="00BB0994"/>
    <w:rsid w:val="00BB4107"/>
    <w:rsid w:val="00BB47EE"/>
    <w:rsid w:val="00BC2099"/>
    <w:rsid w:val="00BC2D06"/>
    <w:rsid w:val="00BC4FFE"/>
    <w:rsid w:val="00BC54CE"/>
    <w:rsid w:val="00BC7756"/>
    <w:rsid w:val="00BD1A6F"/>
    <w:rsid w:val="00BD69D0"/>
    <w:rsid w:val="00BE1318"/>
    <w:rsid w:val="00BE46FB"/>
    <w:rsid w:val="00BE65A6"/>
    <w:rsid w:val="00BE7BEC"/>
    <w:rsid w:val="00BF153A"/>
    <w:rsid w:val="00BF3455"/>
    <w:rsid w:val="00BF5857"/>
    <w:rsid w:val="00BF6D37"/>
    <w:rsid w:val="00BF79F6"/>
    <w:rsid w:val="00C01816"/>
    <w:rsid w:val="00C04871"/>
    <w:rsid w:val="00C06557"/>
    <w:rsid w:val="00C110D6"/>
    <w:rsid w:val="00C12CFB"/>
    <w:rsid w:val="00C27D31"/>
    <w:rsid w:val="00C313C7"/>
    <w:rsid w:val="00C327B2"/>
    <w:rsid w:val="00C36379"/>
    <w:rsid w:val="00C36765"/>
    <w:rsid w:val="00C40961"/>
    <w:rsid w:val="00C46D36"/>
    <w:rsid w:val="00C47398"/>
    <w:rsid w:val="00C478F8"/>
    <w:rsid w:val="00C51F07"/>
    <w:rsid w:val="00C54FCE"/>
    <w:rsid w:val="00C556B5"/>
    <w:rsid w:val="00C55D46"/>
    <w:rsid w:val="00C572F9"/>
    <w:rsid w:val="00C6203A"/>
    <w:rsid w:val="00C6358D"/>
    <w:rsid w:val="00C6691A"/>
    <w:rsid w:val="00C6693E"/>
    <w:rsid w:val="00C72848"/>
    <w:rsid w:val="00C7389F"/>
    <w:rsid w:val="00C744EB"/>
    <w:rsid w:val="00C75163"/>
    <w:rsid w:val="00C771A2"/>
    <w:rsid w:val="00C778C1"/>
    <w:rsid w:val="00C8189A"/>
    <w:rsid w:val="00C84EA6"/>
    <w:rsid w:val="00C86464"/>
    <w:rsid w:val="00C90702"/>
    <w:rsid w:val="00C917FF"/>
    <w:rsid w:val="00C9559E"/>
    <w:rsid w:val="00C9766A"/>
    <w:rsid w:val="00CA2685"/>
    <w:rsid w:val="00CA5574"/>
    <w:rsid w:val="00CA6CFF"/>
    <w:rsid w:val="00CA7521"/>
    <w:rsid w:val="00CA7BF2"/>
    <w:rsid w:val="00CB13B7"/>
    <w:rsid w:val="00CB4182"/>
    <w:rsid w:val="00CB5B78"/>
    <w:rsid w:val="00CC308A"/>
    <w:rsid w:val="00CC3648"/>
    <w:rsid w:val="00CC4F39"/>
    <w:rsid w:val="00CC63E2"/>
    <w:rsid w:val="00CD2352"/>
    <w:rsid w:val="00CD2A92"/>
    <w:rsid w:val="00CD544C"/>
    <w:rsid w:val="00CE0610"/>
    <w:rsid w:val="00CF4256"/>
    <w:rsid w:val="00CF45B9"/>
    <w:rsid w:val="00CF4639"/>
    <w:rsid w:val="00CF5019"/>
    <w:rsid w:val="00CF5BCA"/>
    <w:rsid w:val="00CF7308"/>
    <w:rsid w:val="00D00498"/>
    <w:rsid w:val="00D023F5"/>
    <w:rsid w:val="00D04FE8"/>
    <w:rsid w:val="00D05C9D"/>
    <w:rsid w:val="00D1028F"/>
    <w:rsid w:val="00D176CF"/>
    <w:rsid w:val="00D17AD5"/>
    <w:rsid w:val="00D2112B"/>
    <w:rsid w:val="00D24B80"/>
    <w:rsid w:val="00D271E3"/>
    <w:rsid w:val="00D308F6"/>
    <w:rsid w:val="00D35BAB"/>
    <w:rsid w:val="00D37B8D"/>
    <w:rsid w:val="00D42115"/>
    <w:rsid w:val="00D45AE0"/>
    <w:rsid w:val="00D46B1D"/>
    <w:rsid w:val="00D46E02"/>
    <w:rsid w:val="00D47A80"/>
    <w:rsid w:val="00D47E76"/>
    <w:rsid w:val="00D50191"/>
    <w:rsid w:val="00D5333B"/>
    <w:rsid w:val="00D54AC0"/>
    <w:rsid w:val="00D554DE"/>
    <w:rsid w:val="00D572AD"/>
    <w:rsid w:val="00D64FA4"/>
    <w:rsid w:val="00D66CEF"/>
    <w:rsid w:val="00D7324C"/>
    <w:rsid w:val="00D75950"/>
    <w:rsid w:val="00D81B49"/>
    <w:rsid w:val="00D85807"/>
    <w:rsid w:val="00D87349"/>
    <w:rsid w:val="00D9176C"/>
    <w:rsid w:val="00D91EE9"/>
    <w:rsid w:val="00D9627A"/>
    <w:rsid w:val="00D968A7"/>
    <w:rsid w:val="00D97220"/>
    <w:rsid w:val="00DA0E24"/>
    <w:rsid w:val="00DA2677"/>
    <w:rsid w:val="00DB0711"/>
    <w:rsid w:val="00DC0E55"/>
    <w:rsid w:val="00DC1975"/>
    <w:rsid w:val="00DC22E7"/>
    <w:rsid w:val="00DC3487"/>
    <w:rsid w:val="00DC5302"/>
    <w:rsid w:val="00DD0D52"/>
    <w:rsid w:val="00DD2584"/>
    <w:rsid w:val="00DD60D4"/>
    <w:rsid w:val="00DE0931"/>
    <w:rsid w:val="00DE1D67"/>
    <w:rsid w:val="00DE4CF2"/>
    <w:rsid w:val="00DE4F71"/>
    <w:rsid w:val="00DE65AB"/>
    <w:rsid w:val="00DE6E06"/>
    <w:rsid w:val="00DE7E63"/>
    <w:rsid w:val="00DF48DB"/>
    <w:rsid w:val="00DF6D6B"/>
    <w:rsid w:val="00E01F7F"/>
    <w:rsid w:val="00E04E21"/>
    <w:rsid w:val="00E05981"/>
    <w:rsid w:val="00E06A6C"/>
    <w:rsid w:val="00E12A4D"/>
    <w:rsid w:val="00E14C50"/>
    <w:rsid w:val="00E14D47"/>
    <w:rsid w:val="00E1641C"/>
    <w:rsid w:val="00E175D5"/>
    <w:rsid w:val="00E20017"/>
    <w:rsid w:val="00E20BF3"/>
    <w:rsid w:val="00E22020"/>
    <w:rsid w:val="00E22FDF"/>
    <w:rsid w:val="00E26708"/>
    <w:rsid w:val="00E26B7C"/>
    <w:rsid w:val="00E3063B"/>
    <w:rsid w:val="00E34958"/>
    <w:rsid w:val="00E379E1"/>
    <w:rsid w:val="00E37AB0"/>
    <w:rsid w:val="00E41613"/>
    <w:rsid w:val="00E438E1"/>
    <w:rsid w:val="00E44064"/>
    <w:rsid w:val="00E45495"/>
    <w:rsid w:val="00E46489"/>
    <w:rsid w:val="00E46610"/>
    <w:rsid w:val="00E47F6E"/>
    <w:rsid w:val="00E52043"/>
    <w:rsid w:val="00E55E72"/>
    <w:rsid w:val="00E605BA"/>
    <w:rsid w:val="00E6217A"/>
    <w:rsid w:val="00E66414"/>
    <w:rsid w:val="00E713A0"/>
    <w:rsid w:val="00E71C39"/>
    <w:rsid w:val="00E73747"/>
    <w:rsid w:val="00E777F0"/>
    <w:rsid w:val="00E816BB"/>
    <w:rsid w:val="00E81F75"/>
    <w:rsid w:val="00E82A7E"/>
    <w:rsid w:val="00E835D8"/>
    <w:rsid w:val="00E84C0C"/>
    <w:rsid w:val="00E84C62"/>
    <w:rsid w:val="00E85BA6"/>
    <w:rsid w:val="00E85E43"/>
    <w:rsid w:val="00E90BE3"/>
    <w:rsid w:val="00E913B1"/>
    <w:rsid w:val="00E91A4E"/>
    <w:rsid w:val="00E93305"/>
    <w:rsid w:val="00E96535"/>
    <w:rsid w:val="00E972B1"/>
    <w:rsid w:val="00EA1ED0"/>
    <w:rsid w:val="00EA2C0B"/>
    <w:rsid w:val="00EA56E6"/>
    <w:rsid w:val="00EA694D"/>
    <w:rsid w:val="00EB0DFA"/>
    <w:rsid w:val="00EB27A7"/>
    <w:rsid w:val="00EB2965"/>
    <w:rsid w:val="00EB665E"/>
    <w:rsid w:val="00EB6CA2"/>
    <w:rsid w:val="00EC0407"/>
    <w:rsid w:val="00EC18F8"/>
    <w:rsid w:val="00EC335F"/>
    <w:rsid w:val="00EC3583"/>
    <w:rsid w:val="00EC47E0"/>
    <w:rsid w:val="00EC48FB"/>
    <w:rsid w:val="00EC55B3"/>
    <w:rsid w:val="00EC6BCA"/>
    <w:rsid w:val="00EE4AEE"/>
    <w:rsid w:val="00EE6A61"/>
    <w:rsid w:val="00EE6E5A"/>
    <w:rsid w:val="00EE7669"/>
    <w:rsid w:val="00EF1254"/>
    <w:rsid w:val="00EF232A"/>
    <w:rsid w:val="00EF40EA"/>
    <w:rsid w:val="00EF4182"/>
    <w:rsid w:val="00F05A69"/>
    <w:rsid w:val="00F100D4"/>
    <w:rsid w:val="00F10173"/>
    <w:rsid w:val="00F12DEF"/>
    <w:rsid w:val="00F138B0"/>
    <w:rsid w:val="00F20A71"/>
    <w:rsid w:val="00F20FA0"/>
    <w:rsid w:val="00F302BC"/>
    <w:rsid w:val="00F31642"/>
    <w:rsid w:val="00F323A6"/>
    <w:rsid w:val="00F361E5"/>
    <w:rsid w:val="00F37A22"/>
    <w:rsid w:val="00F4152B"/>
    <w:rsid w:val="00F436DA"/>
    <w:rsid w:val="00F4393F"/>
    <w:rsid w:val="00F43FFD"/>
    <w:rsid w:val="00F44236"/>
    <w:rsid w:val="00F4473F"/>
    <w:rsid w:val="00F450CB"/>
    <w:rsid w:val="00F45201"/>
    <w:rsid w:val="00F4707E"/>
    <w:rsid w:val="00F51202"/>
    <w:rsid w:val="00F51EF6"/>
    <w:rsid w:val="00F52517"/>
    <w:rsid w:val="00F54A64"/>
    <w:rsid w:val="00F625DE"/>
    <w:rsid w:val="00F63982"/>
    <w:rsid w:val="00F7162A"/>
    <w:rsid w:val="00F77F4E"/>
    <w:rsid w:val="00F8198A"/>
    <w:rsid w:val="00F82D41"/>
    <w:rsid w:val="00F8506B"/>
    <w:rsid w:val="00F92612"/>
    <w:rsid w:val="00FA1153"/>
    <w:rsid w:val="00FA138A"/>
    <w:rsid w:val="00FA188A"/>
    <w:rsid w:val="00FA57B2"/>
    <w:rsid w:val="00FB3814"/>
    <w:rsid w:val="00FB4610"/>
    <w:rsid w:val="00FB509B"/>
    <w:rsid w:val="00FB543B"/>
    <w:rsid w:val="00FB7191"/>
    <w:rsid w:val="00FC3693"/>
    <w:rsid w:val="00FC3D4B"/>
    <w:rsid w:val="00FC51A5"/>
    <w:rsid w:val="00FC6054"/>
    <w:rsid w:val="00FC6312"/>
    <w:rsid w:val="00FD0FE0"/>
    <w:rsid w:val="00FD338B"/>
    <w:rsid w:val="00FE19A4"/>
    <w:rsid w:val="00FE1B4B"/>
    <w:rsid w:val="00FE24F6"/>
    <w:rsid w:val="00FE2A9D"/>
    <w:rsid w:val="00FE36E3"/>
    <w:rsid w:val="00FE553C"/>
    <w:rsid w:val="00FE5B92"/>
    <w:rsid w:val="00FE691A"/>
    <w:rsid w:val="00FE6B01"/>
    <w:rsid w:val="00FF0046"/>
    <w:rsid w:val="00FF0C4C"/>
    <w:rsid w:val="00FF1211"/>
    <w:rsid w:val="00FF1903"/>
    <w:rsid w:val="00FF4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0D847A7"/>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2 Char Char Char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customStyle="1" w:styleId="Mention1">
    <w:name w:val="Mention1"/>
    <w:basedOn w:val="DefaultParagraphFont"/>
    <w:uiPriority w:val="99"/>
    <w:unhideWhenUsed/>
    <w:rsid w:val="00697290"/>
    <w:rPr>
      <w:color w:val="2B579A"/>
      <w:shd w:val="clear" w:color="auto" w:fill="E1DFDD"/>
    </w:rPr>
  </w:style>
  <w:style w:type="character" w:styleId="FootnoteReference">
    <w:name w:val="footnote reference"/>
    <w:basedOn w:val="DefaultParagraphFont"/>
    <w:uiPriority w:val="99"/>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uiPriority w:val="99"/>
    <w:rsid w:val="00296F7D"/>
    <w:rPr>
      <w:sz w:val="18"/>
    </w:rPr>
  </w:style>
  <w:style w:type="numbering" w:customStyle="1" w:styleId="CurrentList1">
    <w:name w:val="Current List1"/>
    <w:uiPriority w:val="99"/>
    <w:rsid w:val="00F100D4"/>
    <w:pPr>
      <w:numPr>
        <w:numId w:val="32"/>
      </w:numPr>
    </w:pPr>
  </w:style>
  <w:style w:type="character" w:customStyle="1" w:styleId="UnresolvedMention2">
    <w:name w:val="Unresolved Mention2"/>
    <w:basedOn w:val="DefaultParagraphFont"/>
    <w:rsid w:val="00557FC2"/>
    <w:rPr>
      <w:color w:val="605E5C"/>
      <w:shd w:val="clear" w:color="auto" w:fill="E1DFDD"/>
    </w:rPr>
  </w:style>
  <w:style w:type="paragraph" w:customStyle="1" w:styleId="spacer">
    <w:name w:val="spacer"/>
    <w:rsid w:val="00834449"/>
    <w:pPr>
      <w:spacing w:before="7200"/>
    </w:pPr>
    <w:rPr>
      <w:rFonts w:ascii="Arial" w:hAnsi="Arial" w:cs="Arial"/>
      <w:bCs/>
      <w:color w:val="44546A" w:themeColor="text2"/>
      <w:kern w:val="32"/>
      <w:sz w:val="32"/>
      <w:szCs w:val="32"/>
    </w:rPr>
  </w:style>
  <w:style w:type="character" w:customStyle="1" w:styleId="UnresolvedMention3">
    <w:name w:val="Unresolved Mention3"/>
    <w:basedOn w:val="DefaultParagraphFont"/>
    <w:rsid w:val="004E46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96782">
      <w:bodyDiv w:val="1"/>
      <w:marLeft w:val="0"/>
      <w:marRight w:val="0"/>
      <w:marTop w:val="0"/>
      <w:marBottom w:val="0"/>
      <w:divBdr>
        <w:top w:val="none" w:sz="0" w:space="0" w:color="auto"/>
        <w:left w:val="none" w:sz="0" w:space="0" w:color="auto"/>
        <w:bottom w:val="none" w:sz="0" w:space="0" w:color="auto"/>
        <w:right w:val="none" w:sz="0" w:space="0" w:color="auto"/>
      </w:divBdr>
    </w:div>
    <w:div w:id="442043544">
      <w:bodyDiv w:val="1"/>
      <w:marLeft w:val="0"/>
      <w:marRight w:val="0"/>
      <w:marTop w:val="0"/>
      <w:marBottom w:val="0"/>
      <w:divBdr>
        <w:top w:val="none" w:sz="0" w:space="0" w:color="auto"/>
        <w:left w:val="none" w:sz="0" w:space="0" w:color="auto"/>
        <w:bottom w:val="none" w:sz="0" w:space="0" w:color="auto"/>
        <w:right w:val="none" w:sz="0" w:space="0" w:color="auto"/>
      </w:divBdr>
    </w:div>
    <w:div w:id="446777256">
      <w:bodyDiv w:val="1"/>
      <w:marLeft w:val="0"/>
      <w:marRight w:val="0"/>
      <w:marTop w:val="0"/>
      <w:marBottom w:val="0"/>
      <w:divBdr>
        <w:top w:val="none" w:sz="0" w:space="0" w:color="auto"/>
        <w:left w:val="none" w:sz="0" w:space="0" w:color="auto"/>
        <w:bottom w:val="none" w:sz="0" w:space="0" w:color="auto"/>
        <w:right w:val="none" w:sz="0" w:space="0" w:color="auto"/>
      </w:divBdr>
    </w:div>
    <w:div w:id="802043607">
      <w:bodyDiv w:val="1"/>
      <w:marLeft w:val="0"/>
      <w:marRight w:val="0"/>
      <w:marTop w:val="0"/>
      <w:marBottom w:val="0"/>
      <w:divBdr>
        <w:top w:val="none" w:sz="0" w:space="0" w:color="auto"/>
        <w:left w:val="none" w:sz="0" w:space="0" w:color="auto"/>
        <w:bottom w:val="none" w:sz="0" w:space="0" w:color="auto"/>
        <w:right w:val="none" w:sz="0" w:space="0" w:color="auto"/>
      </w:divBdr>
    </w:div>
    <w:div w:id="168448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ryan.Sams@Calpin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mktrules/issues/NPRR1169"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1 6 "   s t a n d a l o n e = " n o " ? > < p r o p e r t i e s   x m l n s = " h t t p : / / w w w . i m a n a g e . c o m / w o r k / x m l s c h e m a " >  
     < d o c u m e n t i d > L E G A L ! 9 7 1 1 4 4 1 2 . 2 < / d o c u m e n t i d >  
     < s e n d e r i d > M H O O K < / s e n d e r i d >  
     < s e n d e r e m a i l > M A R C I A . H O O K @ K I R K L A N D . C O M < / s e n d e r e m a i l >  
     < l a s t m o d i f i e d > 2 0 2 3 - 0 5 - 2 2 T 1 5 : 4 0 : 0 0 . 0 0 0 0 0 0 0 - 0 4 : 0 0 < / l a s t m o d i f i e d >  
     < d a t a b a s e > L E G A L < / d a t a b a s e >  
 < / 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712DE-2883-43A3-909B-8713620793F2}">
  <ds:schemaRefs>
    <ds:schemaRef ds:uri="http://schemas.openxmlformats.org/officeDocument/2006/bibliography"/>
  </ds:schemaRefs>
</ds:datastoreItem>
</file>

<file path=customXml/itemProps3.xml><?xml version="1.0" encoding="utf-8"?>
<ds:datastoreItem xmlns:ds="http://schemas.openxmlformats.org/officeDocument/2006/customXml" ds:itemID="{33A4184A-3029-4D4C-96E7-30EFD35D53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3B8C26-FFCB-4C22-A4E0-C7BDAA5CAD6D}">
  <ds:schemaRefs>
    <ds:schemaRef ds:uri="http://www.imanage.com/work/xmlschema"/>
  </ds:schemaRefs>
</ds:datastoreItem>
</file>

<file path=customXml/itemProps5.xml><?xml version="1.0" encoding="utf-8"?>
<ds:datastoreItem xmlns:ds="http://schemas.openxmlformats.org/officeDocument/2006/customXml" ds:itemID="{79351AE1-25AD-417A-BF3C-FC426C910B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23</Pages>
  <Words>8508</Words>
  <Characters>48319</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Dwyer, Davida</dc:creator>
  <cp:lastModifiedBy>Calpine 061323</cp:lastModifiedBy>
  <cp:revision>7</cp:revision>
  <dcterms:created xsi:type="dcterms:W3CDTF">2023-06-14T00:22:00Z</dcterms:created>
  <dcterms:modified xsi:type="dcterms:W3CDTF">2023-06-14T02:55:00Z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D">
    <vt:lpwstr>47037</vt:lpwstr>
  </property>
  <property fmtid="{D5CDD505-2E9C-101B-9397-08002B2CF9AE}" pid="3" name="ContentTypeId">
    <vt:lpwstr>0x01010030392B6A48ECE1499725E89436B59D53</vt:lpwstr>
  </property>
  <property fmtid="{D5CDD505-2E9C-101B-9397-08002B2CF9AE}" pid="4" name="DT">
    <vt:lpwstr>e6p9ZEjjUfXqBd078NoJ</vt:lpwstr>
  </property>
  <property fmtid="{D5CDD505-2E9C-101B-9397-08002B2CF9AE}" pid="5" name="KET">
    <vt:lpwstr>hbmQJiBhbmQJiBhbmQJi</vt:lpwstr>
  </property>
  <property fmtid="{D5CDD505-2E9C-101B-9397-08002B2CF9AE}" pid="6" name="MID">
    <vt:lpwstr>5</vt:lpwstr>
  </property>
</Properties>
</file>